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7E801B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93565C5" w:rsidR="00BC4945" w:rsidRPr="00BC4945" w:rsidRDefault="000043F8" w:rsidP="00BC4945">
      <w:pPr>
        <w:spacing w:before="120" w:after="120" w:line="360" w:lineRule="auto"/>
        <w:jc w:val="both"/>
        <w:rPr>
          <w:b/>
          <w:bCs/>
          <w:color w:val="000000"/>
          <w:sz w:val="28"/>
          <w:szCs w:val="28"/>
        </w:rPr>
      </w:pPr>
      <w:bookmarkStart w:id="0" w:name="_Hlk76725034"/>
      <w:bookmarkStart w:id="1" w:name="_Hlk77851818"/>
      <w:bookmarkStart w:id="2" w:name="_Hlk86421363"/>
      <w:r w:rsidRPr="000043F8">
        <w:rPr>
          <w:b/>
          <w:bCs/>
          <w:color w:val="000000"/>
          <w:sz w:val="28"/>
          <w:szCs w:val="28"/>
        </w:rPr>
        <w:t>LA EJECUCIÓN DINERARIA (I)</w:t>
      </w:r>
      <w:r w:rsidR="00693C5D">
        <w:rPr>
          <w:b/>
          <w:bCs/>
          <w:color w:val="000000"/>
          <w:sz w:val="28"/>
          <w:szCs w:val="28"/>
        </w:rPr>
        <w:t>:</w:t>
      </w:r>
      <w:r w:rsidRPr="000043F8">
        <w:rPr>
          <w:b/>
          <w:bCs/>
          <w:color w:val="000000"/>
          <w:sz w:val="28"/>
          <w:szCs w:val="28"/>
        </w:rPr>
        <w:t xml:space="preserve"> DISPOSICIONES GENERALES. REQUERIMIENTO DE PAGO. EL EMBARGO DE BIENES.</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F75A79E" w:rsidR="00DD5865" w:rsidRDefault="00693C5D" w:rsidP="00693C5D">
      <w:pPr>
        <w:spacing w:before="120" w:after="120" w:line="360" w:lineRule="auto"/>
        <w:jc w:val="both"/>
        <w:rPr>
          <w:spacing w:val="-3"/>
        </w:rPr>
      </w:pPr>
      <w:r w:rsidRPr="00693C5D">
        <w:rPr>
          <w:b/>
          <w:bCs/>
          <w:spacing w:val="-3"/>
        </w:rPr>
        <w:t>LA EJECUCIÓN DINERARIA (I): DISPOSICIONES GENERALES</w:t>
      </w:r>
      <w:r>
        <w:rPr>
          <w:b/>
          <w:bCs/>
          <w:spacing w:val="-3"/>
        </w:rPr>
        <w:t>.</w:t>
      </w:r>
    </w:p>
    <w:p w14:paraId="023E1BA4" w14:textId="77777777" w:rsidR="002207B1" w:rsidRDefault="00B24F83" w:rsidP="00D25179">
      <w:pPr>
        <w:spacing w:before="120" w:after="120" w:line="360" w:lineRule="auto"/>
        <w:ind w:firstLine="708"/>
        <w:jc w:val="both"/>
        <w:rPr>
          <w:spacing w:val="-3"/>
        </w:rPr>
      </w:pPr>
      <w:r>
        <w:rPr>
          <w:spacing w:val="-3"/>
        </w:rPr>
        <w:t xml:space="preserve">La ejecución dineraria está regulada por </w:t>
      </w:r>
      <w:r w:rsidR="003C6B39">
        <w:rPr>
          <w:spacing w:val="-3"/>
        </w:rPr>
        <w:t>el Título IV del Libro III de la Ley</w:t>
      </w:r>
      <w:r>
        <w:rPr>
          <w:spacing w:val="-3"/>
        </w:rPr>
        <w:t xml:space="preserve"> de Enjuiciamiento Civil de 7 de enero de 2000</w:t>
      </w:r>
      <w:r w:rsidR="000B33DE">
        <w:rPr>
          <w:spacing w:val="-3"/>
        </w:rPr>
        <w:t xml:space="preserve">, </w:t>
      </w:r>
      <w:r w:rsidR="002207B1">
        <w:rPr>
          <w:spacing w:val="-3"/>
        </w:rPr>
        <w:t>que recoge las disposiciones generales de la misma en sus artículos 571 a 579, cuyas reglas esenciales son las siguientes:</w:t>
      </w:r>
    </w:p>
    <w:p w14:paraId="20BA6F8A" w14:textId="12A140D1" w:rsidR="00D25179" w:rsidRPr="00C832E3" w:rsidRDefault="00261BFB" w:rsidP="00C832E3">
      <w:pPr>
        <w:pStyle w:val="Prrafodelista"/>
        <w:numPr>
          <w:ilvl w:val="0"/>
          <w:numId w:val="15"/>
        </w:numPr>
        <w:spacing w:before="120" w:after="120" w:line="360" w:lineRule="auto"/>
        <w:ind w:left="993" w:hanging="284"/>
        <w:jc w:val="both"/>
        <w:rPr>
          <w:spacing w:val="-3"/>
        </w:rPr>
      </w:pPr>
      <w:r w:rsidRPr="00C832E3">
        <w:rPr>
          <w:spacing w:val="-3"/>
        </w:rPr>
        <w:t xml:space="preserve">Las disposiciones sobre ejecución dineraria </w:t>
      </w:r>
      <w:r w:rsidR="00D25179" w:rsidRPr="00C832E3">
        <w:rPr>
          <w:spacing w:val="-3"/>
        </w:rPr>
        <w:t>se aplican cuando la ejecución forzosa proceda en virtud de un título ejecutivo del que, directa o indirectamente, resulte el deber de entregar una cantidad de dinero líquida</w:t>
      </w:r>
      <w:r w:rsidRPr="00C832E3">
        <w:rPr>
          <w:spacing w:val="-3"/>
        </w:rPr>
        <w:t>.</w:t>
      </w:r>
    </w:p>
    <w:p w14:paraId="16C71F41" w14:textId="73AAF51D" w:rsidR="00D25179" w:rsidRPr="00D25179" w:rsidRDefault="00837233" w:rsidP="00C832E3">
      <w:pPr>
        <w:pStyle w:val="Prrafodelista"/>
        <w:numPr>
          <w:ilvl w:val="0"/>
          <w:numId w:val="15"/>
        </w:numPr>
        <w:spacing w:before="120" w:after="120" w:line="360" w:lineRule="auto"/>
        <w:ind w:left="993" w:hanging="284"/>
        <w:jc w:val="both"/>
        <w:rPr>
          <w:spacing w:val="-3"/>
        </w:rPr>
      </w:pPr>
      <w:r>
        <w:rPr>
          <w:spacing w:val="-3"/>
        </w:rPr>
        <w:t>Para el despacho de ejecución, s</w:t>
      </w:r>
      <w:r w:rsidR="00D25179" w:rsidRPr="00D25179">
        <w:rPr>
          <w:spacing w:val="-3"/>
        </w:rPr>
        <w:t>e considerará líquida toda cantidad de dinero determinada que se exprese en el título con letras, cifras o guarismos</w:t>
      </w:r>
      <w:r w:rsidR="002D7F09">
        <w:rPr>
          <w:spacing w:val="-3"/>
        </w:rPr>
        <w:t>, prevaleciendo</w:t>
      </w:r>
      <w:r w:rsidR="00D25179" w:rsidRPr="00D25179">
        <w:rPr>
          <w:spacing w:val="-3"/>
        </w:rPr>
        <w:t xml:space="preserve"> </w:t>
      </w:r>
      <w:r w:rsidR="002D7F09">
        <w:rPr>
          <w:spacing w:val="-3"/>
        </w:rPr>
        <w:t>e</w:t>
      </w:r>
      <w:r w:rsidR="00D25179" w:rsidRPr="00D25179">
        <w:rPr>
          <w:spacing w:val="-3"/>
        </w:rPr>
        <w:t>n caso de disconformidad la que conste con letras. No será preciso</w:t>
      </w:r>
      <w:r w:rsidR="00BD115E">
        <w:rPr>
          <w:spacing w:val="-3"/>
        </w:rPr>
        <w:t xml:space="preserve"> </w:t>
      </w:r>
      <w:r w:rsidR="00D25179" w:rsidRPr="00D25179">
        <w:rPr>
          <w:spacing w:val="-3"/>
        </w:rPr>
        <w:t xml:space="preserve">que sea líquida la cantidad por los intereses que se pudieran devengar durante la ejecución y por las costas </w:t>
      </w:r>
      <w:r w:rsidR="00FC7544">
        <w:rPr>
          <w:spacing w:val="-3"/>
        </w:rPr>
        <w:t xml:space="preserve">de </w:t>
      </w:r>
      <w:r w:rsidR="00D25179" w:rsidRPr="00D25179">
        <w:rPr>
          <w:spacing w:val="-3"/>
        </w:rPr>
        <w:t>ésta.</w:t>
      </w:r>
    </w:p>
    <w:p w14:paraId="7006BCC7" w14:textId="05209E8A" w:rsidR="00D25179" w:rsidRPr="00D25179" w:rsidRDefault="00D25179" w:rsidP="00C832E3">
      <w:pPr>
        <w:pStyle w:val="Prrafodelista"/>
        <w:spacing w:before="120" w:after="120" w:line="360" w:lineRule="auto"/>
        <w:ind w:left="993" w:firstLine="283"/>
        <w:jc w:val="both"/>
        <w:rPr>
          <w:spacing w:val="-3"/>
        </w:rPr>
      </w:pPr>
      <w:r w:rsidRPr="00D25179">
        <w:rPr>
          <w:spacing w:val="-3"/>
        </w:rPr>
        <w:t xml:space="preserve">También podrá despacharse ejecución por el importe del saldo resultante de operaciones derivadas de contratos formalizados en escritura pública o en póliza intervenida por </w:t>
      </w:r>
      <w:r w:rsidR="00BD115E">
        <w:rPr>
          <w:spacing w:val="-3"/>
        </w:rPr>
        <w:t>notario</w:t>
      </w:r>
      <w:r w:rsidRPr="00D25179">
        <w:rPr>
          <w:spacing w:val="-3"/>
        </w:rPr>
        <w:t>, siempre que se haya pactado en el título que la cantidad exigible en caso de ejecución será la resultante de la liquidación efectuada por el acreedor en la forma convenida por las partes en el propio título.</w:t>
      </w:r>
    </w:p>
    <w:p w14:paraId="4D851906" w14:textId="1B9DAAF4" w:rsidR="00D25179" w:rsidRPr="00D25179" w:rsidRDefault="00D25179" w:rsidP="00C832E3">
      <w:pPr>
        <w:pStyle w:val="Prrafodelista"/>
        <w:spacing w:before="120" w:after="120" w:line="360" w:lineRule="auto"/>
        <w:ind w:left="993" w:firstLine="283"/>
        <w:jc w:val="both"/>
        <w:rPr>
          <w:spacing w:val="-3"/>
        </w:rPr>
      </w:pPr>
      <w:r w:rsidRPr="00D25179">
        <w:rPr>
          <w:spacing w:val="-3"/>
        </w:rPr>
        <w:t>En este caso, sólo se despachará la ejecución si el acreedor acredita haber notificado previamente la cantidad resultante de la liquidación.</w:t>
      </w:r>
    </w:p>
    <w:p w14:paraId="18D22B79" w14:textId="6F97B7B3" w:rsidR="00E435C0" w:rsidRPr="003B2507" w:rsidRDefault="00D25179" w:rsidP="00A553B7">
      <w:pPr>
        <w:pStyle w:val="Prrafodelista"/>
        <w:numPr>
          <w:ilvl w:val="0"/>
          <w:numId w:val="15"/>
        </w:numPr>
        <w:spacing w:before="120" w:after="120" w:line="360" w:lineRule="auto"/>
        <w:ind w:left="993" w:hanging="284"/>
        <w:jc w:val="both"/>
        <w:rPr>
          <w:spacing w:val="-3"/>
        </w:rPr>
      </w:pPr>
      <w:r w:rsidRPr="003B2507">
        <w:rPr>
          <w:spacing w:val="-3"/>
        </w:rPr>
        <w:t xml:space="preserve">La ejecución se despachará por la cantidad que se reclame en la demanda ejecutiva en concepto de principal e intereses ordinarios y moratorios vencidos, incrementada por la que se prevea </w:t>
      </w:r>
      <w:r w:rsidR="00305E0C" w:rsidRPr="003B2507">
        <w:rPr>
          <w:spacing w:val="-3"/>
        </w:rPr>
        <w:t xml:space="preserve">por </w:t>
      </w:r>
      <w:r w:rsidRPr="003B2507">
        <w:rPr>
          <w:spacing w:val="-3"/>
        </w:rPr>
        <w:t>intereses que</w:t>
      </w:r>
      <w:r w:rsidR="00305E0C" w:rsidRPr="003B2507">
        <w:rPr>
          <w:spacing w:val="-3"/>
        </w:rPr>
        <w:t xml:space="preserve"> se pudieran devengar durante la ejecución y por las costas </w:t>
      </w:r>
      <w:r w:rsidR="00FC7544" w:rsidRPr="003B2507">
        <w:rPr>
          <w:spacing w:val="-3"/>
        </w:rPr>
        <w:t>de ésta</w:t>
      </w:r>
      <w:r w:rsidR="00E325D7" w:rsidRPr="003B2507">
        <w:rPr>
          <w:spacing w:val="-3"/>
        </w:rPr>
        <w:t xml:space="preserve">, que </w:t>
      </w:r>
      <w:r w:rsidRPr="003B2507">
        <w:rPr>
          <w:spacing w:val="-3"/>
        </w:rPr>
        <w:t xml:space="preserve">no podrá superar el </w:t>
      </w:r>
      <w:r w:rsidR="00E435C0" w:rsidRPr="003B2507">
        <w:rPr>
          <w:spacing w:val="-3"/>
        </w:rPr>
        <w:t>treinta</w:t>
      </w:r>
      <w:r w:rsidRPr="003B2507">
        <w:rPr>
          <w:spacing w:val="-3"/>
        </w:rPr>
        <w:t xml:space="preserve"> </w:t>
      </w:r>
      <w:r w:rsidR="00E325D7" w:rsidRPr="003B2507">
        <w:rPr>
          <w:spacing w:val="-3"/>
        </w:rPr>
        <w:t>por ciento</w:t>
      </w:r>
      <w:r w:rsidRPr="003B2507">
        <w:rPr>
          <w:spacing w:val="-3"/>
        </w:rPr>
        <w:t xml:space="preserve"> de </w:t>
      </w:r>
      <w:r w:rsidRPr="003B2507">
        <w:rPr>
          <w:spacing w:val="-3"/>
        </w:rPr>
        <w:lastRenderedPageBreak/>
        <w:t>la que se reclame en la demanda ejecutiva, sin perjuicio de la posterior liquidación.</w:t>
      </w:r>
      <w:r w:rsidR="003B2507">
        <w:rPr>
          <w:spacing w:val="-3"/>
        </w:rPr>
        <w:t xml:space="preserve"> </w:t>
      </w:r>
      <w:r w:rsidR="00E435C0" w:rsidRPr="003B2507">
        <w:rPr>
          <w:spacing w:val="-3"/>
        </w:rPr>
        <w:t>En el supuesto de ejecución de vivienda habitual, las costas no podrán superar el cinco por ciento de la cantidad que se reclame en la demanda ejecutiva.</w:t>
      </w:r>
    </w:p>
    <w:p w14:paraId="51DA6DEA" w14:textId="3EA2B19F" w:rsidR="00E435C0" w:rsidRPr="00E435C0" w:rsidRDefault="00E435C0" w:rsidP="00FC6D4C">
      <w:pPr>
        <w:pStyle w:val="Prrafodelista"/>
        <w:spacing w:before="120" w:after="120" w:line="360" w:lineRule="auto"/>
        <w:ind w:left="993" w:firstLine="283"/>
        <w:jc w:val="both"/>
        <w:rPr>
          <w:spacing w:val="-3"/>
        </w:rPr>
      </w:pPr>
      <w:r w:rsidRPr="00E435C0">
        <w:rPr>
          <w:spacing w:val="-3"/>
        </w:rPr>
        <w:t>Sin perjuicio de la pluspetición que pueda alegar el ejecutado, el tribunal no podrá denegar el despacho de la ejecución porque entienda que la cantidad debida es distinta de la fijada por el ejecutante en la demanda ejecutiva.</w:t>
      </w:r>
    </w:p>
    <w:p w14:paraId="7B278570" w14:textId="031D8E66" w:rsidR="00D25179" w:rsidRPr="00D25179" w:rsidRDefault="00D25179" w:rsidP="00944F90">
      <w:pPr>
        <w:pStyle w:val="Prrafodelista"/>
        <w:numPr>
          <w:ilvl w:val="0"/>
          <w:numId w:val="15"/>
        </w:numPr>
        <w:spacing w:before="120" w:after="120" w:line="360" w:lineRule="auto"/>
        <w:ind w:left="993" w:hanging="284"/>
        <w:jc w:val="both"/>
        <w:rPr>
          <w:spacing w:val="-3"/>
        </w:rPr>
      </w:pPr>
      <w:r w:rsidRPr="00D25179">
        <w:rPr>
          <w:spacing w:val="-3"/>
        </w:rPr>
        <w:t>Desde que fuere dictada en primera instancia, toda sentencia</w:t>
      </w:r>
      <w:r w:rsidR="003D22C7">
        <w:rPr>
          <w:spacing w:val="-3"/>
        </w:rPr>
        <w:t xml:space="preserve"> u otra </w:t>
      </w:r>
      <w:r w:rsidR="003D22C7" w:rsidRPr="00D25179">
        <w:rPr>
          <w:spacing w:val="-3"/>
        </w:rPr>
        <w:t>resoluci</w:t>
      </w:r>
      <w:r w:rsidR="003D22C7">
        <w:rPr>
          <w:spacing w:val="-3"/>
        </w:rPr>
        <w:t>ón</w:t>
      </w:r>
      <w:r w:rsidR="003D22C7" w:rsidRPr="00D25179">
        <w:rPr>
          <w:spacing w:val="-3"/>
        </w:rPr>
        <w:t xml:space="preserve"> judicial, laudo arbitral y acuerdo de mediación de cualquier orden jurisdiccional</w:t>
      </w:r>
      <w:r w:rsidRPr="00D25179">
        <w:rPr>
          <w:spacing w:val="-3"/>
        </w:rPr>
        <w:t xml:space="preserve"> que condene al pago de una cantidad de dinero líquida de</w:t>
      </w:r>
      <w:r w:rsidR="00603463">
        <w:rPr>
          <w:spacing w:val="-3"/>
        </w:rPr>
        <w:t>vengará</w:t>
      </w:r>
      <w:r w:rsidRPr="00D25179">
        <w:rPr>
          <w:spacing w:val="-3"/>
        </w:rPr>
        <w:t xml:space="preserve">, en favor del acreedor, </w:t>
      </w:r>
      <w:r w:rsidR="003D22C7">
        <w:rPr>
          <w:spacing w:val="-3"/>
        </w:rPr>
        <w:t xml:space="preserve">un interés de mora procesal igual al </w:t>
      </w:r>
      <w:r w:rsidRPr="00D25179">
        <w:rPr>
          <w:spacing w:val="-3"/>
        </w:rPr>
        <w:t>interés legal del dinero incrementado en dos puntos</w:t>
      </w:r>
      <w:r w:rsidR="00944F90">
        <w:rPr>
          <w:spacing w:val="-3"/>
        </w:rPr>
        <w:t>,</w:t>
      </w:r>
      <w:r w:rsidRPr="00D25179">
        <w:rPr>
          <w:spacing w:val="-3"/>
        </w:rPr>
        <w:t xml:space="preserve"> o el que corresponda por pacto de las partes o por disposición especial de la ley.</w:t>
      </w:r>
    </w:p>
    <w:p w14:paraId="4A5442FA" w14:textId="77777777" w:rsidR="000D2BBA" w:rsidRDefault="00C5613B" w:rsidP="00E660E1">
      <w:pPr>
        <w:pStyle w:val="Prrafodelista"/>
        <w:numPr>
          <w:ilvl w:val="0"/>
          <w:numId w:val="15"/>
        </w:numPr>
        <w:spacing w:before="120" w:after="120" w:line="360" w:lineRule="auto"/>
        <w:ind w:left="993" w:hanging="284"/>
        <w:jc w:val="both"/>
        <w:rPr>
          <w:spacing w:val="-3"/>
        </w:rPr>
      </w:pPr>
      <w:r w:rsidRPr="00C5613B">
        <w:rPr>
          <w:spacing w:val="-3"/>
        </w:rPr>
        <w:t>Si</w:t>
      </w:r>
      <w:r w:rsidR="005F68FA">
        <w:rPr>
          <w:spacing w:val="-3"/>
        </w:rPr>
        <w:t xml:space="preserve"> durante la</w:t>
      </w:r>
      <w:r w:rsidRPr="00C5613B">
        <w:rPr>
          <w:spacing w:val="-3"/>
        </w:rPr>
        <w:t xml:space="preserve"> ejecución venciera algún plazo de la misma obligación en cuya virtud se procede, o la obligación en su totalidad, se entenderá ampliada la ejecución por el importe correspondiente a los nuevos vencimientos de principal e intereses, si lo pidiere así el actor y sin necesidad de retrotraer el procedimiento</w:t>
      </w:r>
      <w:r w:rsidR="000D2BBA">
        <w:rPr>
          <w:spacing w:val="-3"/>
        </w:rPr>
        <w:t>.</w:t>
      </w:r>
    </w:p>
    <w:p w14:paraId="7D5CD410" w14:textId="5CF1B2A0" w:rsidR="00C5613B" w:rsidRPr="00C5613B" w:rsidRDefault="000D2BBA" w:rsidP="000D2BBA">
      <w:pPr>
        <w:pStyle w:val="Prrafodelista"/>
        <w:spacing w:before="120" w:after="120" w:line="360" w:lineRule="auto"/>
        <w:ind w:left="993" w:firstLine="283"/>
        <w:jc w:val="both"/>
        <w:rPr>
          <w:spacing w:val="-3"/>
        </w:rPr>
      </w:pPr>
      <w:r>
        <w:rPr>
          <w:spacing w:val="-3"/>
        </w:rPr>
        <w:t>En tal</w:t>
      </w:r>
      <w:r w:rsidR="00A45F45">
        <w:rPr>
          <w:spacing w:val="-3"/>
        </w:rPr>
        <w:t xml:space="preserve"> caso el ejecutante</w:t>
      </w:r>
      <w:r w:rsidR="00C5613B" w:rsidRPr="00C5613B">
        <w:rPr>
          <w:spacing w:val="-3"/>
        </w:rPr>
        <w:t xml:space="preserve"> deberá presentar una liquidación final de la deuda incluyendo los vencimientos producidos durante la ejecución</w:t>
      </w:r>
      <w:r w:rsidR="00A45F45">
        <w:rPr>
          <w:spacing w:val="-3"/>
        </w:rPr>
        <w:t>, de forma que</w:t>
      </w:r>
      <w:r w:rsidR="00C5613B" w:rsidRPr="00C5613B">
        <w:rPr>
          <w:spacing w:val="-3"/>
        </w:rPr>
        <w:t xml:space="preserve"> el pago al ejecutante se realizará con</w:t>
      </w:r>
      <w:r w:rsidR="00D103CF">
        <w:rPr>
          <w:spacing w:val="-3"/>
        </w:rPr>
        <w:t xml:space="preserve">forme a </w:t>
      </w:r>
      <w:r w:rsidR="00DB0DF8">
        <w:rPr>
          <w:spacing w:val="-3"/>
        </w:rPr>
        <w:t xml:space="preserve">ducha </w:t>
      </w:r>
      <w:r w:rsidR="00D103CF">
        <w:rPr>
          <w:spacing w:val="-3"/>
        </w:rPr>
        <w:t>liquidación final</w:t>
      </w:r>
      <w:r w:rsidR="00C5613B" w:rsidRPr="00C5613B">
        <w:rPr>
          <w:spacing w:val="-3"/>
        </w:rPr>
        <w:t>.</w:t>
      </w:r>
    </w:p>
    <w:p w14:paraId="4E37B96E" w14:textId="7C43F4EA" w:rsidR="00D25179" w:rsidRPr="00D25179" w:rsidRDefault="00D25179" w:rsidP="00E660E1">
      <w:pPr>
        <w:pStyle w:val="Prrafodelista"/>
        <w:numPr>
          <w:ilvl w:val="0"/>
          <w:numId w:val="15"/>
        </w:numPr>
        <w:spacing w:before="120" w:after="120" w:line="360" w:lineRule="auto"/>
        <w:ind w:left="993" w:hanging="284"/>
        <w:jc w:val="both"/>
        <w:rPr>
          <w:spacing w:val="-3"/>
        </w:rPr>
      </w:pPr>
      <w:r w:rsidRPr="00D25179">
        <w:rPr>
          <w:spacing w:val="-3"/>
        </w:rPr>
        <w:t xml:space="preserve">Finalmente, </w:t>
      </w:r>
      <w:r w:rsidR="003C2404">
        <w:rPr>
          <w:spacing w:val="-3"/>
        </w:rPr>
        <w:t xml:space="preserve">se </w:t>
      </w:r>
      <w:r w:rsidR="00D1597C">
        <w:rPr>
          <w:spacing w:val="-3"/>
        </w:rPr>
        <w:t xml:space="preserve">regula </w:t>
      </w:r>
      <w:r w:rsidRPr="00D25179">
        <w:rPr>
          <w:spacing w:val="-3"/>
        </w:rPr>
        <w:t xml:space="preserve">la ejecución dineraria en casos de bienes especialmente hipotecados o pignorados, </w:t>
      </w:r>
      <w:r w:rsidR="00D1597C">
        <w:rPr>
          <w:spacing w:val="-3"/>
        </w:rPr>
        <w:t xml:space="preserve">estudiada en </w:t>
      </w:r>
      <w:r w:rsidR="00E660E1">
        <w:rPr>
          <w:spacing w:val="-3"/>
        </w:rPr>
        <w:t>el</w:t>
      </w:r>
      <w:r w:rsidR="00D1597C">
        <w:rPr>
          <w:spacing w:val="-3"/>
        </w:rPr>
        <w:t xml:space="preserve"> tema</w:t>
      </w:r>
      <w:r w:rsidR="00E660E1">
        <w:rPr>
          <w:spacing w:val="-3"/>
        </w:rPr>
        <w:t xml:space="preserve"> 33 de esta parte del programa</w:t>
      </w:r>
      <w:r w:rsidRPr="00D25179">
        <w:rPr>
          <w:spacing w:val="-3"/>
        </w:rPr>
        <w:t>.</w:t>
      </w:r>
    </w:p>
    <w:p w14:paraId="4AD18242" w14:textId="77777777" w:rsidR="00D25179" w:rsidRPr="00D25179" w:rsidRDefault="00D25179" w:rsidP="00D25179">
      <w:pPr>
        <w:spacing w:before="120" w:after="120" w:line="360" w:lineRule="auto"/>
        <w:ind w:firstLine="708"/>
        <w:jc w:val="both"/>
        <w:rPr>
          <w:spacing w:val="-3"/>
        </w:rPr>
      </w:pPr>
    </w:p>
    <w:p w14:paraId="627EFAE3" w14:textId="7200AD40" w:rsidR="00D25179" w:rsidRPr="00E660E1" w:rsidRDefault="00D25179" w:rsidP="00E660E1">
      <w:pPr>
        <w:spacing w:before="120" w:after="120" w:line="360" w:lineRule="auto"/>
        <w:jc w:val="both"/>
        <w:rPr>
          <w:b/>
          <w:bCs/>
          <w:spacing w:val="-3"/>
        </w:rPr>
      </w:pPr>
      <w:r w:rsidRPr="00E660E1">
        <w:rPr>
          <w:b/>
          <w:bCs/>
          <w:spacing w:val="-3"/>
        </w:rPr>
        <w:t>REQUERIMIENTO DE PAGO</w:t>
      </w:r>
      <w:r w:rsidR="00E660E1" w:rsidRPr="00E660E1">
        <w:rPr>
          <w:b/>
          <w:bCs/>
          <w:spacing w:val="-3"/>
        </w:rPr>
        <w:t>.</w:t>
      </w:r>
    </w:p>
    <w:p w14:paraId="1A4EBE6A" w14:textId="77777777" w:rsidR="00E41A7B" w:rsidRDefault="00D25179" w:rsidP="00D25179">
      <w:pPr>
        <w:spacing w:before="120" w:after="120" w:line="360" w:lineRule="auto"/>
        <w:ind w:firstLine="708"/>
        <w:jc w:val="both"/>
        <w:rPr>
          <w:spacing w:val="-3"/>
        </w:rPr>
      </w:pPr>
      <w:r w:rsidRPr="00D25179">
        <w:rPr>
          <w:spacing w:val="-3"/>
        </w:rPr>
        <w:t xml:space="preserve">El </w:t>
      </w:r>
      <w:r w:rsidR="00E660E1">
        <w:rPr>
          <w:spacing w:val="-3"/>
        </w:rPr>
        <w:t>r</w:t>
      </w:r>
      <w:r w:rsidRPr="00D25179">
        <w:rPr>
          <w:spacing w:val="-3"/>
        </w:rPr>
        <w:t xml:space="preserve">equerimiento de </w:t>
      </w:r>
      <w:r w:rsidR="00E660E1">
        <w:rPr>
          <w:spacing w:val="-3"/>
        </w:rPr>
        <w:t>p</w:t>
      </w:r>
      <w:r w:rsidRPr="00D25179">
        <w:rPr>
          <w:spacing w:val="-3"/>
        </w:rPr>
        <w:t xml:space="preserve">ago </w:t>
      </w:r>
      <w:r w:rsidR="00E660E1">
        <w:rPr>
          <w:spacing w:val="-3"/>
        </w:rPr>
        <w:t>está</w:t>
      </w:r>
      <w:r w:rsidRPr="00D25179">
        <w:rPr>
          <w:spacing w:val="-3"/>
        </w:rPr>
        <w:t xml:space="preserve"> regulado en los art</w:t>
      </w:r>
      <w:r w:rsidR="00E660E1">
        <w:rPr>
          <w:spacing w:val="-3"/>
        </w:rPr>
        <w:t>ículos</w:t>
      </w:r>
      <w:r w:rsidRPr="00D25179">
        <w:rPr>
          <w:spacing w:val="-3"/>
        </w:rPr>
        <w:t xml:space="preserve"> 580 a 583 </w:t>
      </w:r>
      <w:r w:rsidR="00E660E1">
        <w:rPr>
          <w:spacing w:val="-3"/>
        </w:rPr>
        <w:t>de la Ley de Enjuiciamiento Civil</w:t>
      </w:r>
      <w:r w:rsidRPr="00D25179">
        <w:rPr>
          <w:spacing w:val="-3"/>
        </w:rPr>
        <w:t>,</w:t>
      </w:r>
      <w:r w:rsidR="00E41A7B">
        <w:rPr>
          <w:spacing w:val="-3"/>
        </w:rPr>
        <w:t xml:space="preserve"> cuyas reglas esenciales son las siguientes:</w:t>
      </w:r>
    </w:p>
    <w:p w14:paraId="3C6BB94C" w14:textId="6FCDA6D5" w:rsidR="00D25179" w:rsidRPr="00D25179" w:rsidRDefault="00E41A7B" w:rsidP="00A81C7C">
      <w:pPr>
        <w:pStyle w:val="Prrafodelista"/>
        <w:numPr>
          <w:ilvl w:val="0"/>
          <w:numId w:val="16"/>
        </w:numPr>
        <w:spacing w:before="120" w:after="120" w:line="360" w:lineRule="auto"/>
        <w:ind w:left="993" w:hanging="284"/>
        <w:jc w:val="both"/>
        <w:rPr>
          <w:spacing w:val="-3"/>
        </w:rPr>
      </w:pPr>
      <w:r>
        <w:rPr>
          <w:spacing w:val="-3"/>
        </w:rPr>
        <w:t xml:space="preserve">El requerimiento de pago no es necesario cuando la ejecución se funde en </w:t>
      </w:r>
      <w:r w:rsidR="0072712A">
        <w:rPr>
          <w:spacing w:val="-3"/>
        </w:rPr>
        <w:t xml:space="preserve">un </w:t>
      </w:r>
      <w:r>
        <w:rPr>
          <w:spacing w:val="-3"/>
        </w:rPr>
        <w:t>título judicial</w:t>
      </w:r>
      <w:r w:rsidR="0072712A">
        <w:rPr>
          <w:spacing w:val="-3"/>
        </w:rPr>
        <w:t>.</w:t>
      </w:r>
    </w:p>
    <w:p w14:paraId="0BB0627E" w14:textId="3F5E7A11"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 xml:space="preserve">Cuando la ejecución </w:t>
      </w:r>
      <w:r w:rsidR="0072712A">
        <w:rPr>
          <w:spacing w:val="-3"/>
        </w:rPr>
        <w:t>se funde en un título extrajudicial</w:t>
      </w:r>
      <w:r w:rsidRPr="00D25179">
        <w:rPr>
          <w:spacing w:val="-3"/>
        </w:rPr>
        <w:t>, despachada la ejecución se requerirá de pago al ejecutado por la cantidad reclamada en concepto de principal e intereses devengados</w:t>
      </w:r>
      <w:r w:rsidR="0072712A">
        <w:rPr>
          <w:spacing w:val="-3"/>
        </w:rPr>
        <w:t xml:space="preserve"> </w:t>
      </w:r>
      <w:r w:rsidRPr="00D25179">
        <w:rPr>
          <w:spacing w:val="-3"/>
        </w:rPr>
        <w:t>hasta la fecha de la demanda</w:t>
      </w:r>
      <w:r w:rsidR="0072712A">
        <w:rPr>
          <w:spacing w:val="-3"/>
        </w:rPr>
        <w:t>,</w:t>
      </w:r>
      <w:r w:rsidRPr="00D25179">
        <w:rPr>
          <w:spacing w:val="-3"/>
        </w:rPr>
        <w:t xml:space="preserve"> y si no pagase en el acto</w:t>
      </w:r>
      <w:r w:rsidR="0072712A">
        <w:rPr>
          <w:spacing w:val="-3"/>
        </w:rPr>
        <w:t xml:space="preserve"> se </w:t>
      </w:r>
      <w:r w:rsidRPr="00D25179">
        <w:rPr>
          <w:spacing w:val="-3"/>
        </w:rPr>
        <w:t>procederá al embargo de sus bienes en la medida suficiente para responder de la cantidad por la que se haya despachado ejecución y las costas.</w:t>
      </w:r>
    </w:p>
    <w:p w14:paraId="08BF3300" w14:textId="23CA327A"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lastRenderedPageBreak/>
        <w:t>No se practicará el requerimiento cuando a la demanda ejecutiva se acompañ</w:t>
      </w:r>
      <w:r w:rsidR="00BD3C14">
        <w:rPr>
          <w:spacing w:val="-3"/>
        </w:rPr>
        <w:t>e</w:t>
      </w:r>
      <w:r w:rsidRPr="00D25179">
        <w:rPr>
          <w:spacing w:val="-3"/>
        </w:rPr>
        <w:t xml:space="preserve"> acta notarial que acredite haberse requerido de pago al ejecutado con al menos diez días de antelación.</w:t>
      </w:r>
    </w:p>
    <w:p w14:paraId="645394A8" w14:textId="00142152"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El requerimiento de pago se efectuará en el domicilio que figure en el título ejecutivo</w:t>
      </w:r>
      <w:r w:rsidR="00F92150">
        <w:rPr>
          <w:spacing w:val="-3"/>
        </w:rPr>
        <w:t xml:space="preserve"> o a </w:t>
      </w:r>
      <w:r w:rsidR="00F92150" w:rsidRPr="00F92150">
        <w:rPr>
          <w:spacing w:val="-3"/>
        </w:rPr>
        <w:t xml:space="preserve">través de la sede judicial electrónica </w:t>
      </w:r>
      <w:r w:rsidR="00F92150">
        <w:rPr>
          <w:spacing w:val="-3"/>
        </w:rPr>
        <w:t xml:space="preserve">cuando </w:t>
      </w:r>
      <w:r w:rsidR="00F92150" w:rsidRPr="00F92150">
        <w:rPr>
          <w:spacing w:val="-3"/>
        </w:rPr>
        <w:t xml:space="preserve">el ejecutado esté obligado a </w:t>
      </w:r>
      <w:r w:rsidR="00F92150">
        <w:rPr>
          <w:spacing w:val="-3"/>
        </w:rPr>
        <w:t xml:space="preserve">relacionarse </w:t>
      </w:r>
      <w:r w:rsidR="00F92150" w:rsidRPr="00F92150">
        <w:rPr>
          <w:spacing w:val="-3"/>
        </w:rPr>
        <w:t xml:space="preserve">con la </w:t>
      </w:r>
      <w:r w:rsidR="00B151DB">
        <w:rPr>
          <w:spacing w:val="-3"/>
        </w:rPr>
        <w:t>A</w:t>
      </w:r>
      <w:r w:rsidR="00F92150" w:rsidRPr="00F92150">
        <w:rPr>
          <w:spacing w:val="-3"/>
        </w:rPr>
        <w:t>dministración de Justicia a través de medios electrónicos</w:t>
      </w:r>
      <w:r w:rsidRPr="00D25179">
        <w:rPr>
          <w:spacing w:val="-3"/>
        </w:rPr>
        <w:t xml:space="preserve">. </w:t>
      </w:r>
      <w:r w:rsidR="00B151DB">
        <w:rPr>
          <w:spacing w:val="-3"/>
        </w:rPr>
        <w:t>A</w:t>
      </w:r>
      <w:r w:rsidRPr="00D25179">
        <w:rPr>
          <w:spacing w:val="-3"/>
        </w:rPr>
        <w:t xml:space="preserve"> petición del ejecutante, el requerimiento podrá hacerse, además, en cualquier lugar en el que</w:t>
      </w:r>
      <w:r w:rsidR="004B6411">
        <w:rPr>
          <w:spacing w:val="-3"/>
        </w:rPr>
        <w:t xml:space="preserve"> </w:t>
      </w:r>
      <w:r w:rsidRPr="00D25179">
        <w:rPr>
          <w:spacing w:val="-3"/>
        </w:rPr>
        <w:t>el ejecutado pudiera ser hallado.</w:t>
      </w:r>
    </w:p>
    <w:p w14:paraId="73330D16" w14:textId="33B8E93F"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 xml:space="preserve">Si el ejecutado pagase en el acto del requerimiento o antes del despacho de la ejecución, </w:t>
      </w:r>
      <w:r w:rsidR="00294DFA">
        <w:rPr>
          <w:spacing w:val="-3"/>
        </w:rPr>
        <w:t xml:space="preserve">se </w:t>
      </w:r>
      <w:r w:rsidRPr="00D25179">
        <w:rPr>
          <w:spacing w:val="-3"/>
        </w:rPr>
        <w:t>pondrá la suma de dinero correspondiente a disposición del ejecutante</w:t>
      </w:r>
      <w:r w:rsidR="00294DFA">
        <w:rPr>
          <w:spacing w:val="-3"/>
        </w:rPr>
        <w:t>, pero</w:t>
      </w:r>
      <w:r w:rsidRPr="00D25179">
        <w:rPr>
          <w:spacing w:val="-3"/>
        </w:rPr>
        <w:t xml:space="preserve"> serán de cargo </w:t>
      </w:r>
      <w:r w:rsidR="00A81C7C">
        <w:rPr>
          <w:spacing w:val="-3"/>
        </w:rPr>
        <w:t xml:space="preserve">del ejecutado </w:t>
      </w:r>
      <w:r w:rsidRPr="00D25179">
        <w:rPr>
          <w:spacing w:val="-3"/>
        </w:rPr>
        <w:t>todas las costas causadas.</w:t>
      </w:r>
    </w:p>
    <w:p w14:paraId="0889FDB5" w14:textId="14A62C10" w:rsidR="00D25179" w:rsidRPr="00D25179" w:rsidRDefault="00D25179" w:rsidP="00A81C7C">
      <w:pPr>
        <w:pStyle w:val="Prrafodelista"/>
        <w:spacing w:before="120" w:after="120" w:line="360" w:lineRule="auto"/>
        <w:ind w:left="993" w:firstLine="283"/>
        <w:jc w:val="both"/>
        <w:rPr>
          <w:spacing w:val="-3"/>
        </w:rPr>
      </w:pPr>
      <w:r w:rsidRPr="00D25179">
        <w:rPr>
          <w:spacing w:val="-3"/>
        </w:rPr>
        <w:t xml:space="preserve">Satisfechos intereses y costas, </w:t>
      </w:r>
      <w:r w:rsidR="00A81C7C">
        <w:rPr>
          <w:spacing w:val="-3"/>
        </w:rPr>
        <w:t xml:space="preserve">se </w:t>
      </w:r>
      <w:r w:rsidRPr="00D25179">
        <w:rPr>
          <w:spacing w:val="-3"/>
        </w:rPr>
        <w:t>dictará decreto dando por terminada la ejecución.</w:t>
      </w:r>
    </w:p>
    <w:p w14:paraId="30D6ADD8" w14:textId="77777777" w:rsidR="00D25179" w:rsidRPr="00D25179" w:rsidRDefault="00D25179" w:rsidP="00D25179">
      <w:pPr>
        <w:spacing w:before="120" w:after="120" w:line="360" w:lineRule="auto"/>
        <w:ind w:firstLine="708"/>
        <w:jc w:val="both"/>
        <w:rPr>
          <w:spacing w:val="-3"/>
        </w:rPr>
      </w:pPr>
    </w:p>
    <w:p w14:paraId="36D80DF0" w14:textId="4BA14608" w:rsidR="00D25179" w:rsidRPr="00A81C7C" w:rsidRDefault="00D25179" w:rsidP="00A81C7C">
      <w:pPr>
        <w:spacing w:before="120" w:after="120" w:line="360" w:lineRule="auto"/>
        <w:jc w:val="both"/>
        <w:rPr>
          <w:b/>
          <w:bCs/>
          <w:spacing w:val="-3"/>
        </w:rPr>
      </w:pPr>
      <w:r w:rsidRPr="00A81C7C">
        <w:rPr>
          <w:b/>
          <w:bCs/>
          <w:spacing w:val="-3"/>
        </w:rPr>
        <w:t>EL EMBARGO DE BIENES</w:t>
      </w:r>
      <w:r w:rsidR="00A81C7C" w:rsidRPr="00A81C7C">
        <w:rPr>
          <w:b/>
          <w:bCs/>
          <w:spacing w:val="-3"/>
        </w:rPr>
        <w:t>.</w:t>
      </w:r>
    </w:p>
    <w:p w14:paraId="199B7B32" w14:textId="3D0DE386" w:rsidR="00D25179" w:rsidRPr="00D25179" w:rsidRDefault="00D25179" w:rsidP="00D25179">
      <w:pPr>
        <w:spacing w:before="120" w:after="120" w:line="360" w:lineRule="auto"/>
        <w:ind w:firstLine="708"/>
        <w:jc w:val="both"/>
        <w:rPr>
          <w:spacing w:val="-3"/>
        </w:rPr>
      </w:pPr>
      <w:r w:rsidRPr="00D25179">
        <w:rPr>
          <w:spacing w:val="-3"/>
        </w:rPr>
        <w:t>Una vez despachada ejecución y practicado, en su caso, el requerimiento de pago, se procede al embargo de bienes del ejecutado</w:t>
      </w:r>
      <w:r w:rsidR="00EA521B">
        <w:rPr>
          <w:spacing w:val="-3"/>
        </w:rPr>
        <w:t xml:space="preserve">, conforme a la regulación contenida </w:t>
      </w:r>
      <w:r w:rsidRPr="00D25179">
        <w:rPr>
          <w:spacing w:val="-3"/>
        </w:rPr>
        <w:t>en los artículos 584 a 633 de la L</w:t>
      </w:r>
      <w:r w:rsidR="000D4784">
        <w:rPr>
          <w:spacing w:val="-3"/>
        </w:rPr>
        <w:t xml:space="preserve">ey de Enjuiciamiento Civil, </w:t>
      </w:r>
      <w:r w:rsidR="006265C5">
        <w:rPr>
          <w:spacing w:val="-3"/>
        </w:rPr>
        <w:t>que distinguen los siguientes aspectos</w:t>
      </w:r>
      <w:r w:rsidR="000D4784">
        <w:rPr>
          <w:spacing w:val="-3"/>
        </w:rPr>
        <w:t>:</w:t>
      </w:r>
    </w:p>
    <w:p w14:paraId="0B4E01C4" w14:textId="6865BA1D" w:rsidR="00D25179" w:rsidRPr="00D25179" w:rsidRDefault="00D25179" w:rsidP="006265C5">
      <w:pPr>
        <w:pStyle w:val="Prrafodelista"/>
        <w:numPr>
          <w:ilvl w:val="0"/>
          <w:numId w:val="17"/>
        </w:numPr>
        <w:spacing w:before="120" w:after="120" w:line="360" w:lineRule="auto"/>
        <w:ind w:left="993" w:hanging="284"/>
        <w:jc w:val="both"/>
        <w:rPr>
          <w:spacing w:val="-3"/>
        </w:rPr>
      </w:pPr>
      <w:r w:rsidRPr="00D25179">
        <w:rPr>
          <w:spacing w:val="-3"/>
        </w:rPr>
        <w:t xml:space="preserve">Respecto de la traba de los bienes, </w:t>
      </w:r>
      <w:r w:rsidR="006265C5">
        <w:rPr>
          <w:spacing w:val="-3"/>
        </w:rPr>
        <w:t>las reglas esenciales son las siguientes:</w:t>
      </w:r>
    </w:p>
    <w:p w14:paraId="4AA67C1E" w14:textId="6D047786" w:rsidR="00D25179" w:rsidRPr="00E86ACA" w:rsidRDefault="00D25179" w:rsidP="00E86ACA">
      <w:pPr>
        <w:pStyle w:val="Prrafodelista"/>
        <w:numPr>
          <w:ilvl w:val="0"/>
          <w:numId w:val="18"/>
        </w:numPr>
        <w:spacing w:before="120" w:after="120" w:line="360" w:lineRule="auto"/>
        <w:ind w:left="1276" w:hanging="283"/>
        <w:jc w:val="both"/>
        <w:rPr>
          <w:spacing w:val="-3"/>
        </w:rPr>
      </w:pPr>
      <w:r w:rsidRPr="00E86ACA">
        <w:rPr>
          <w:spacing w:val="-3"/>
        </w:rPr>
        <w:t>No se embargarán bienes cuyo previsible valor exceda de la cantidad por la que se haya despachado ejecución, salvo que en el patrimonio del ejecutado sólo existieren bienes de valor superior a esos conceptos.</w:t>
      </w:r>
    </w:p>
    <w:p w14:paraId="0D705C58" w14:textId="2608DA2C" w:rsidR="00D25179" w:rsidRPr="00D25179" w:rsidRDefault="00EB53EB" w:rsidP="00E86ACA">
      <w:pPr>
        <w:pStyle w:val="Prrafodelista"/>
        <w:numPr>
          <w:ilvl w:val="0"/>
          <w:numId w:val="18"/>
        </w:numPr>
        <w:spacing w:before="120" w:after="120" w:line="360" w:lineRule="auto"/>
        <w:ind w:left="1276" w:hanging="283"/>
        <w:jc w:val="both"/>
        <w:rPr>
          <w:spacing w:val="-3"/>
        </w:rPr>
      </w:pPr>
      <w:r>
        <w:rPr>
          <w:spacing w:val="-3"/>
        </w:rPr>
        <w:t>Se suspenderá el embargo</w:t>
      </w:r>
      <w:r w:rsidR="00FC0FBA">
        <w:rPr>
          <w:spacing w:val="-3"/>
        </w:rPr>
        <w:t>, alzándose los que se hubiesen trabado,</w:t>
      </w:r>
      <w:r>
        <w:rPr>
          <w:spacing w:val="-3"/>
        </w:rPr>
        <w:t xml:space="preserve"> en el momento en que </w:t>
      </w:r>
      <w:r w:rsidR="00D25179" w:rsidRPr="00D25179">
        <w:rPr>
          <w:spacing w:val="-3"/>
        </w:rPr>
        <w:t>el ejecutado consign</w:t>
      </w:r>
      <w:r>
        <w:rPr>
          <w:spacing w:val="-3"/>
        </w:rPr>
        <w:t>e</w:t>
      </w:r>
      <w:r w:rsidR="00D25179" w:rsidRPr="00D25179">
        <w:rPr>
          <w:spacing w:val="-3"/>
        </w:rPr>
        <w:t xml:space="preserve"> la cantidad por la que se hubiere despachado</w:t>
      </w:r>
      <w:r>
        <w:rPr>
          <w:spacing w:val="-3"/>
        </w:rPr>
        <w:t xml:space="preserve"> ejecución</w:t>
      </w:r>
      <w:r w:rsidR="00D02E46">
        <w:rPr>
          <w:spacing w:val="-3"/>
        </w:rPr>
        <w:t xml:space="preserve"> antes</w:t>
      </w:r>
      <w:r w:rsidR="00D25179" w:rsidRPr="00D25179">
        <w:rPr>
          <w:spacing w:val="-3"/>
        </w:rPr>
        <w:t xml:space="preserve"> de que se resuelva la oposición a la ejecución.</w:t>
      </w:r>
    </w:p>
    <w:p w14:paraId="0B13523B" w14:textId="77777777" w:rsidR="00D8063C" w:rsidRDefault="00D25179" w:rsidP="00E86ACA">
      <w:pPr>
        <w:pStyle w:val="Prrafodelista"/>
        <w:spacing w:before="120" w:after="120" w:line="360" w:lineRule="auto"/>
        <w:ind w:left="1276" w:firstLine="284"/>
        <w:jc w:val="both"/>
        <w:rPr>
          <w:spacing w:val="-3"/>
        </w:rPr>
      </w:pPr>
      <w:r w:rsidRPr="00D25179">
        <w:rPr>
          <w:spacing w:val="-3"/>
        </w:rPr>
        <w:t>Si el ejecutado formula</w:t>
      </w:r>
      <w:r w:rsidR="00D8063C">
        <w:rPr>
          <w:spacing w:val="-3"/>
        </w:rPr>
        <w:t>s</w:t>
      </w:r>
      <w:r w:rsidRPr="00D25179">
        <w:rPr>
          <w:spacing w:val="-3"/>
        </w:rPr>
        <w:t>e oposición, la cantidad consignada se depositará y el embargo seguirá en suspenso.</w:t>
      </w:r>
    </w:p>
    <w:p w14:paraId="2A935BBC" w14:textId="3F5716D2" w:rsidR="00D25179" w:rsidRPr="00D25179" w:rsidRDefault="00D25179" w:rsidP="00E86ACA">
      <w:pPr>
        <w:pStyle w:val="Prrafodelista"/>
        <w:spacing w:before="120" w:after="120" w:line="360" w:lineRule="auto"/>
        <w:ind w:left="1276" w:firstLine="284"/>
        <w:jc w:val="both"/>
        <w:rPr>
          <w:spacing w:val="-3"/>
        </w:rPr>
      </w:pPr>
      <w:r w:rsidRPr="00D25179">
        <w:rPr>
          <w:spacing w:val="-3"/>
        </w:rPr>
        <w:t>Si el ejecutado no formula</w:t>
      </w:r>
      <w:r w:rsidR="00D8063C">
        <w:rPr>
          <w:spacing w:val="-3"/>
        </w:rPr>
        <w:t>s</w:t>
      </w:r>
      <w:r w:rsidRPr="00D25179">
        <w:rPr>
          <w:spacing w:val="-3"/>
        </w:rPr>
        <w:t>e oposición, la cantidad consignada para evitar el embargo se entregará al ejecutante sin perjuicio de la posterior liquidación de intereses y costas.</w:t>
      </w:r>
    </w:p>
    <w:p w14:paraId="723304E0" w14:textId="334062A2" w:rsidR="00D25179" w:rsidRPr="00D25179" w:rsidRDefault="00D25179" w:rsidP="00E86ACA">
      <w:pPr>
        <w:pStyle w:val="Prrafodelista"/>
        <w:numPr>
          <w:ilvl w:val="0"/>
          <w:numId w:val="18"/>
        </w:numPr>
        <w:spacing w:before="120" w:after="120" w:line="360" w:lineRule="auto"/>
        <w:ind w:left="1276" w:hanging="283"/>
        <w:jc w:val="both"/>
        <w:rPr>
          <w:spacing w:val="-3"/>
        </w:rPr>
      </w:pPr>
      <w:r w:rsidRPr="00D25179">
        <w:rPr>
          <w:spacing w:val="-3"/>
        </w:rPr>
        <w:t xml:space="preserve">El embargo se entenderá hecho desde que se decrete por el </w:t>
      </w:r>
      <w:r w:rsidR="00CE11E9">
        <w:rPr>
          <w:spacing w:val="-3"/>
        </w:rPr>
        <w:t xml:space="preserve">letrado de la Administración de Justicia </w:t>
      </w:r>
      <w:r w:rsidRPr="00D25179">
        <w:rPr>
          <w:spacing w:val="-3"/>
        </w:rPr>
        <w:t xml:space="preserve">o se reseñe la descripción de un bien en el acta de la diligencia de embargo, aunque no se hayan adoptado aún medidas de </w:t>
      </w:r>
      <w:r w:rsidRPr="00D25179">
        <w:rPr>
          <w:spacing w:val="-3"/>
        </w:rPr>
        <w:lastRenderedPageBreak/>
        <w:t>garantía o publicidad de la trab</w:t>
      </w:r>
      <w:r w:rsidR="00375411">
        <w:rPr>
          <w:spacing w:val="-3"/>
        </w:rPr>
        <w:t>a, para las que se expedirán</w:t>
      </w:r>
      <w:r w:rsidRPr="00D25179">
        <w:rPr>
          <w:spacing w:val="-3"/>
        </w:rPr>
        <w:t xml:space="preserve"> de oficio los despachos precisos, de los que, en su caso, se hará entrega al procurador del ejecutante que así lo hubiera solicitado.</w:t>
      </w:r>
    </w:p>
    <w:p w14:paraId="2A4EED74" w14:textId="41C15C3F" w:rsidR="00D25179" w:rsidRPr="00D25179" w:rsidRDefault="00D25179" w:rsidP="00375411">
      <w:pPr>
        <w:pStyle w:val="Prrafodelista"/>
        <w:numPr>
          <w:ilvl w:val="0"/>
          <w:numId w:val="18"/>
        </w:numPr>
        <w:spacing w:before="120" w:after="120" w:line="360" w:lineRule="auto"/>
        <w:ind w:left="1276" w:hanging="283"/>
        <w:jc w:val="both"/>
        <w:rPr>
          <w:spacing w:val="-3"/>
        </w:rPr>
      </w:pPr>
      <w:r w:rsidRPr="00D25179">
        <w:rPr>
          <w:spacing w:val="-3"/>
        </w:rPr>
        <w:t>Será nulo el embargo sobre bienes y derechos cuya efectiva existencia no conste.</w:t>
      </w:r>
    </w:p>
    <w:p w14:paraId="30F83A28" w14:textId="0E2BF1B8" w:rsidR="00D25179" w:rsidRPr="00D25179" w:rsidRDefault="00D25179" w:rsidP="00E46B54">
      <w:pPr>
        <w:pStyle w:val="Prrafodelista"/>
        <w:spacing w:before="120" w:after="120" w:line="360" w:lineRule="auto"/>
        <w:ind w:left="1276" w:firstLine="284"/>
        <w:jc w:val="both"/>
        <w:rPr>
          <w:spacing w:val="-3"/>
        </w:rPr>
      </w:pPr>
      <w:r w:rsidRPr="00D25179">
        <w:rPr>
          <w:spacing w:val="-3"/>
        </w:rPr>
        <w:t>No obstante, podrán embargarse los depósitos</w:t>
      </w:r>
      <w:r w:rsidR="00D20385">
        <w:rPr>
          <w:spacing w:val="-3"/>
        </w:rPr>
        <w:t xml:space="preserve"> y saldos positivos de </w:t>
      </w:r>
      <w:r w:rsidR="00422FDB">
        <w:rPr>
          <w:spacing w:val="-3"/>
        </w:rPr>
        <w:t>cuentas</w:t>
      </w:r>
      <w:r w:rsidRPr="00D25179">
        <w:rPr>
          <w:spacing w:val="-3"/>
        </w:rPr>
        <w:t xml:space="preserve"> en entidades de crédito</w:t>
      </w:r>
      <w:r w:rsidR="00422FDB">
        <w:rPr>
          <w:spacing w:val="-3"/>
        </w:rPr>
        <w:t xml:space="preserve"> si </w:t>
      </w:r>
      <w:r w:rsidRPr="00D25179">
        <w:rPr>
          <w:spacing w:val="-3"/>
        </w:rPr>
        <w:t>se determin</w:t>
      </w:r>
      <w:r w:rsidR="00422FDB">
        <w:rPr>
          <w:spacing w:val="-3"/>
        </w:rPr>
        <w:t>a</w:t>
      </w:r>
      <w:r w:rsidRPr="00D25179">
        <w:rPr>
          <w:spacing w:val="-3"/>
        </w:rPr>
        <w:t xml:space="preserve"> una cantidad como límite máximo.</w:t>
      </w:r>
    </w:p>
    <w:p w14:paraId="7F93D3E9" w14:textId="7C2D9068" w:rsidR="00D25179" w:rsidRPr="00D25179" w:rsidRDefault="00D25179" w:rsidP="00E46B54">
      <w:pPr>
        <w:pStyle w:val="Prrafodelista"/>
        <w:numPr>
          <w:ilvl w:val="0"/>
          <w:numId w:val="18"/>
        </w:numPr>
        <w:spacing w:before="120" w:after="120" w:line="360" w:lineRule="auto"/>
        <w:ind w:left="1276" w:hanging="283"/>
        <w:jc w:val="both"/>
        <w:rPr>
          <w:spacing w:val="-3"/>
        </w:rPr>
      </w:pPr>
      <w:r w:rsidRPr="00D25179">
        <w:rPr>
          <w:spacing w:val="-3"/>
        </w:rPr>
        <w:t>Salvo que el ejecutante señale bienes cuyo embargo estime suficiente</w:t>
      </w:r>
      <w:r w:rsidR="001F7D8A">
        <w:rPr>
          <w:spacing w:val="-3"/>
        </w:rPr>
        <w:t>,</w:t>
      </w:r>
      <w:r w:rsidRPr="00D25179">
        <w:rPr>
          <w:spacing w:val="-3"/>
        </w:rPr>
        <w:t xml:space="preserve"> </w:t>
      </w:r>
      <w:r w:rsidR="001F7D8A">
        <w:rPr>
          <w:spacing w:val="-3"/>
        </w:rPr>
        <w:t>se</w:t>
      </w:r>
      <w:r w:rsidRPr="00D25179">
        <w:rPr>
          <w:spacing w:val="-3"/>
        </w:rPr>
        <w:t xml:space="preserve"> requerirá de oficio al ejecutado para que manifieste </w:t>
      </w:r>
      <w:r w:rsidR="00616BF2">
        <w:rPr>
          <w:spacing w:val="-3"/>
        </w:rPr>
        <w:t xml:space="preserve">en los términos previstos </w:t>
      </w:r>
      <w:r w:rsidRPr="00D25179">
        <w:rPr>
          <w:spacing w:val="-3"/>
        </w:rPr>
        <w:t>bienes y derechos suficientes para cubrir la cuantía de la ejecución</w:t>
      </w:r>
      <w:r w:rsidR="00616BF2">
        <w:rPr>
          <w:spacing w:val="-3"/>
        </w:rPr>
        <w:t>.</w:t>
      </w:r>
    </w:p>
    <w:p w14:paraId="65357E83" w14:textId="7BFA520A" w:rsidR="0089285E" w:rsidRPr="00D25179" w:rsidRDefault="00616BF2" w:rsidP="00E46B54">
      <w:pPr>
        <w:pStyle w:val="Prrafodelista"/>
        <w:spacing w:before="120" w:after="120" w:line="360" w:lineRule="auto"/>
        <w:ind w:left="1276" w:firstLine="284"/>
        <w:jc w:val="both"/>
        <w:rPr>
          <w:spacing w:val="-3"/>
        </w:rPr>
      </w:pPr>
      <w:r>
        <w:rPr>
          <w:spacing w:val="-3"/>
        </w:rPr>
        <w:t>Además, a</w:t>
      </w:r>
      <w:r w:rsidR="00D25179" w:rsidRPr="00D25179">
        <w:rPr>
          <w:spacing w:val="-3"/>
        </w:rPr>
        <w:t xml:space="preserve"> instancias del ejecutante </w:t>
      </w:r>
      <w:r>
        <w:rPr>
          <w:spacing w:val="-3"/>
        </w:rPr>
        <w:t xml:space="preserve">se </w:t>
      </w:r>
      <w:r w:rsidR="00D25179" w:rsidRPr="00D25179">
        <w:rPr>
          <w:spacing w:val="-3"/>
        </w:rPr>
        <w:t>acordará por diligencia de ordenación dirigirse a las entidades financieras, organismos y registros públicos y personas físicas y jurídicas que el ejecutante indique para que faciliten la relación de bienes o derechos del ejecutado de los que tengan constancia.</w:t>
      </w:r>
    </w:p>
    <w:p w14:paraId="311EC068" w14:textId="434B1746" w:rsidR="00D25179" w:rsidRPr="00D25179" w:rsidRDefault="00D25179" w:rsidP="00155977">
      <w:pPr>
        <w:pStyle w:val="Prrafodelista"/>
        <w:numPr>
          <w:ilvl w:val="0"/>
          <w:numId w:val="18"/>
        </w:numPr>
        <w:spacing w:before="120" w:after="120" w:line="360" w:lineRule="auto"/>
        <w:ind w:left="1276" w:hanging="283"/>
        <w:jc w:val="both"/>
        <w:rPr>
          <w:spacing w:val="-3"/>
        </w:rPr>
      </w:pPr>
      <w:r w:rsidRPr="00D25179">
        <w:rPr>
          <w:spacing w:val="-3"/>
        </w:rPr>
        <w:t>Si acreedor y deudor no hubieren pactado otra cosa</w:t>
      </w:r>
      <w:r w:rsidR="00155977">
        <w:rPr>
          <w:spacing w:val="-3"/>
        </w:rPr>
        <w:t xml:space="preserve">, </w:t>
      </w:r>
      <w:r w:rsidRPr="00D25179">
        <w:rPr>
          <w:spacing w:val="-3"/>
        </w:rPr>
        <w:t xml:space="preserve">los bienes del ejecutado </w:t>
      </w:r>
      <w:r w:rsidR="00155977">
        <w:rPr>
          <w:spacing w:val="-3"/>
        </w:rPr>
        <w:t xml:space="preserve">se embargarán </w:t>
      </w:r>
      <w:r w:rsidRPr="00D25179">
        <w:rPr>
          <w:spacing w:val="-3"/>
        </w:rPr>
        <w:t>procurando tener en cuenta la mayor facilidad de su enajenación y la menor onerosidad de ésta para el ejecutado</w:t>
      </w:r>
      <w:r w:rsidR="00155977">
        <w:rPr>
          <w:spacing w:val="-3"/>
        </w:rPr>
        <w:t xml:space="preserve"> y, en su defecto, por </w:t>
      </w:r>
      <w:r w:rsidRPr="00D25179">
        <w:rPr>
          <w:spacing w:val="-3"/>
        </w:rPr>
        <w:t>el siguiente orden:</w:t>
      </w:r>
    </w:p>
    <w:p w14:paraId="03C8317F" w14:textId="4F6A96E0"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Dinero o cuentas corrientes de cualquier clase.</w:t>
      </w:r>
    </w:p>
    <w:p w14:paraId="321F9534" w14:textId="272A880C"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 xml:space="preserve">Créditos y derechos realizables en el acto o a corto plazo, y títulos, valores u otros instrumentos financieros admitidos a </w:t>
      </w:r>
      <w:r w:rsidR="005C4C56" w:rsidRPr="00752A17">
        <w:rPr>
          <w:spacing w:val="-3"/>
        </w:rPr>
        <w:t xml:space="preserve">cotización </w:t>
      </w:r>
      <w:r w:rsidRPr="00752A17">
        <w:rPr>
          <w:spacing w:val="-3"/>
        </w:rPr>
        <w:t>oficial.</w:t>
      </w:r>
    </w:p>
    <w:p w14:paraId="00ABAAFC" w14:textId="5F93731F"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Joyas y objetos de arte.</w:t>
      </w:r>
    </w:p>
    <w:p w14:paraId="54CB36C6" w14:textId="352A38C2"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Rentas en dinero.</w:t>
      </w:r>
    </w:p>
    <w:p w14:paraId="130130BC" w14:textId="2FD04A63"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Intereses, rentas y frutos de toda especie.</w:t>
      </w:r>
    </w:p>
    <w:p w14:paraId="2FB76355" w14:textId="7EF5DDF3"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Bienes muebles o</w:t>
      </w:r>
      <w:r w:rsidR="00A839A7" w:rsidRPr="00752A17">
        <w:rPr>
          <w:spacing w:val="-3"/>
        </w:rPr>
        <w:t xml:space="preserve"> animales</w:t>
      </w:r>
      <w:r w:rsidRPr="00752A17">
        <w:rPr>
          <w:spacing w:val="-3"/>
        </w:rPr>
        <w:t>, acciones, títulos o valores no admitidos a cotización oficial y participaciones sociales.</w:t>
      </w:r>
    </w:p>
    <w:p w14:paraId="296A6ED9" w14:textId="7837B6DF"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Bienes inmuebles.</w:t>
      </w:r>
    </w:p>
    <w:p w14:paraId="732B52CC" w14:textId="283FE22A"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Sueldos, salarios, pensiones e ingresos procedentes de actividades profesionales y mercantiles autónomas.</w:t>
      </w:r>
    </w:p>
    <w:p w14:paraId="60143F63" w14:textId="0F24F21D"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Créditos, derechos y valores realizables a medio y largo plazo.</w:t>
      </w:r>
    </w:p>
    <w:p w14:paraId="03D0ACBC" w14:textId="64F1C149" w:rsidR="00D25179" w:rsidRPr="00D25179" w:rsidRDefault="00D25179" w:rsidP="00752A17">
      <w:pPr>
        <w:pStyle w:val="Prrafodelista"/>
        <w:spacing w:before="120" w:after="120" w:line="360" w:lineRule="auto"/>
        <w:ind w:left="1276" w:firstLine="284"/>
        <w:jc w:val="both"/>
        <w:rPr>
          <w:spacing w:val="-3"/>
        </w:rPr>
      </w:pPr>
      <w:r w:rsidRPr="00D25179">
        <w:rPr>
          <w:spacing w:val="-3"/>
        </w:rPr>
        <w:t>También podrá decretarse el embargo de empresas cuando resulte preferible al embargo de sus distintos elementos patrimoniales.</w:t>
      </w:r>
    </w:p>
    <w:p w14:paraId="777F4DC2" w14:textId="1476CF78" w:rsidR="00D25179" w:rsidRPr="00D25179" w:rsidRDefault="006A63C8" w:rsidP="004A2387">
      <w:pPr>
        <w:pStyle w:val="Prrafodelista"/>
        <w:numPr>
          <w:ilvl w:val="0"/>
          <w:numId w:val="17"/>
        </w:numPr>
        <w:spacing w:before="120" w:after="120" w:line="360" w:lineRule="auto"/>
        <w:ind w:left="993" w:hanging="284"/>
        <w:jc w:val="both"/>
        <w:rPr>
          <w:spacing w:val="-3"/>
        </w:rPr>
      </w:pPr>
      <w:r>
        <w:rPr>
          <w:spacing w:val="-3"/>
        </w:rPr>
        <w:lastRenderedPageBreak/>
        <w:t>A continuación</w:t>
      </w:r>
      <w:r w:rsidR="00640A19">
        <w:rPr>
          <w:spacing w:val="-3"/>
        </w:rPr>
        <w:t>,</w:t>
      </w:r>
      <w:r>
        <w:rPr>
          <w:spacing w:val="-3"/>
        </w:rPr>
        <w:t xml:space="preserve"> se regulan l</w:t>
      </w:r>
      <w:r w:rsidR="00D25179" w:rsidRPr="00D25179">
        <w:rPr>
          <w:spacing w:val="-3"/>
        </w:rPr>
        <w:t>as tercerías de dominio y de mejor derecho</w:t>
      </w:r>
      <w:r>
        <w:rPr>
          <w:spacing w:val="-3"/>
        </w:rPr>
        <w:t xml:space="preserve">, que </w:t>
      </w:r>
      <w:r w:rsidR="00D25179" w:rsidRPr="00D25179">
        <w:rPr>
          <w:spacing w:val="-3"/>
        </w:rPr>
        <w:t xml:space="preserve">se estudian en </w:t>
      </w:r>
      <w:r w:rsidR="00640A19">
        <w:rPr>
          <w:spacing w:val="-3"/>
        </w:rPr>
        <w:t xml:space="preserve">el tema 33 de esta parte del </w:t>
      </w:r>
      <w:r w:rsidR="00D25179" w:rsidRPr="00D25179">
        <w:rPr>
          <w:spacing w:val="-3"/>
        </w:rPr>
        <w:t>programa.</w:t>
      </w:r>
    </w:p>
    <w:p w14:paraId="78DF6FDA" w14:textId="4A4F78C9" w:rsidR="00D25179" w:rsidRPr="00D25179" w:rsidRDefault="00640A19" w:rsidP="00640A19">
      <w:pPr>
        <w:pStyle w:val="Prrafodelista"/>
        <w:numPr>
          <w:ilvl w:val="0"/>
          <w:numId w:val="17"/>
        </w:numPr>
        <w:spacing w:before="120" w:after="120" w:line="360" w:lineRule="auto"/>
        <w:ind w:left="993" w:hanging="284"/>
        <w:jc w:val="both"/>
        <w:rPr>
          <w:spacing w:val="-3"/>
        </w:rPr>
      </w:pPr>
      <w:r>
        <w:rPr>
          <w:spacing w:val="-3"/>
        </w:rPr>
        <w:t>E</w:t>
      </w:r>
      <w:r w:rsidR="00D25179" w:rsidRPr="00D25179">
        <w:rPr>
          <w:spacing w:val="-3"/>
        </w:rPr>
        <w:t>n cuanto a los bienes inembargables, debe distinguirse:</w:t>
      </w:r>
    </w:p>
    <w:p w14:paraId="2ED3006C" w14:textId="0D8C52A3" w:rsidR="00D25179" w:rsidRPr="00D25179" w:rsidRDefault="00D25179" w:rsidP="00360FF0">
      <w:pPr>
        <w:pStyle w:val="Prrafodelista"/>
        <w:numPr>
          <w:ilvl w:val="0"/>
          <w:numId w:val="20"/>
        </w:numPr>
        <w:spacing w:before="120" w:after="120" w:line="360" w:lineRule="auto"/>
        <w:ind w:left="1276" w:hanging="283"/>
        <w:jc w:val="both"/>
        <w:rPr>
          <w:spacing w:val="-3"/>
        </w:rPr>
      </w:pPr>
      <w:r w:rsidRPr="00D25179">
        <w:rPr>
          <w:spacing w:val="-3"/>
        </w:rPr>
        <w:t xml:space="preserve">Los </w:t>
      </w:r>
      <w:r w:rsidR="00360FF0">
        <w:rPr>
          <w:spacing w:val="-3"/>
        </w:rPr>
        <w:t>b</w:t>
      </w:r>
      <w:r w:rsidRPr="00D25179">
        <w:rPr>
          <w:spacing w:val="-3"/>
        </w:rPr>
        <w:t>ienes absolutamente inembargables</w:t>
      </w:r>
      <w:r w:rsidR="00360FF0">
        <w:rPr>
          <w:spacing w:val="-3"/>
        </w:rPr>
        <w:t xml:space="preserve"> son los siguientes:</w:t>
      </w:r>
    </w:p>
    <w:p w14:paraId="4E998237" w14:textId="32FDC3D2"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animales de compañía, sin perjuicio de la embargabilidad de las rentas que los mismos puedan generar.</w:t>
      </w:r>
    </w:p>
    <w:p w14:paraId="72255A5C" w14:textId="311C8391"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bienes que hayan sido declarados inalienables.</w:t>
      </w:r>
    </w:p>
    <w:p w14:paraId="1E0873AF" w14:textId="75C480E0"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derechos accesorios que no sean alienables con independencia del principal.</w:t>
      </w:r>
    </w:p>
    <w:p w14:paraId="454AC895" w14:textId="30395FB1"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 xml:space="preserve">Los bienes </w:t>
      </w:r>
      <w:r w:rsidR="00752044">
        <w:rPr>
          <w:spacing w:val="-3"/>
        </w:rPr>
        <w:t xml:space="preserve">sin </w:t>
      </w:r>
      <w:r w:rsidRPr="001F5A32">
        <w:rPr>
          <w:spacing w:val="-3"/>
        </w:rPr>
        <w:t>contenido patrimonial.</w:t>
      </w:r>
    </w:p>
    <w:p w14:paraId="59942DB7" w14:textId="4A12BD28"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bienes expresamente declarados inembargables por alguna disposición legal</w:t>
      </w:r>
      <w:r w:rsidR="00AD1E14">
        <w:rPr>
          <w:spacing w:val="-3"/>
        </w:rPr>
        <w:t>, como el derecho de uso y habitación conforme al artículo 525 del Código Civil de 24 de julio de 1889.</w:t>
      </w:r>
    </w:p>
    <w:p w14:paraId="056FF26E" w14:textId="7B0A4FAD" w:rsidR="00D25179" w:rsidRPr="00D25179" w:rsidRDefault="00D25179" w:rsidP="00A87895">
      <w:pPr>
        <w:pStyle w:val="Prrafodelista"/>
        <w:numPr>
          <w:ilvl w:val="0"/>
          <w:numId w:val="20"/>
        </w:numPr>
        <w:spacing w:before="120" w:after="120" w:line="360" w:lineRule="auto"/>
        <w:ind w:left="1276" w:hanging="283"/>
        <w:jc w:val="both"/>
        <w:rPr>
          <w:spacing w:val="-3"/>
        </w:rPr>
      </w:pPr>
      <w:r w:rsidRPr="00D25179">
        <w:rPr>
          <w:spacing w:val="-3"/>
        </w:rPr>
        <w:t xml:space="preserve">Los </w:t>
      </w:r>
      <w:r w:rsidR="001F5A32">
        <w:rPr>
          <w:spacing w:val="-3"/>
        </w:rPr>
        <w:t>b</w:t>
      </w:r>
      <w:r w:rsidRPr="00D25179">
        <w:rPr>
          <w:spacing w:val="-3"/>
        </w:rPr>
        <w:t>ienes inembargables del ejecutado</w:t>
      </w:r>
      <w:r w:rsidR="001F5A32">
        <w:rPr>
          <w:spacing w:val="-3"/>
        </w:rPr>
        <w:t xml:space="preserve"> son los siguientes:</w:t>
      </w:r>
    </w:p>
    <w:p w14:paraId="32B42A99" w14:textId="1DF2880A" w:rsidR="00D25179" w:rsidRPr="00D25179" w:rsidRDefault="00955340" w:rsidP="00993B64">
      <w:pPr>
        <w:pStyle w:val="Prrafodelista"/>
        <w:numPr>
          <w:ilvl w:val="0"/>
          <w:numId w:val="21"/>
        </w:numPr>
        <w:spacing w:before="120" w:after="120" w:line="360" w:lineRule="auto"/>
        <w:ind w:left="1560" w:hanging="284"/>
        <w:jc w:val="both"/>
        <w:rPr>
          <w:spacing w:val="-3"/>
        </w:rPr>
      </w:pPr>
      <w:r>
        <w:rPr>
          <w:spacing w:val="-3"/>
        </w:rPr>
        <w:t>Los</w:t>
      </w:r>
      <w:r w:rsidR="00D25179" w:rsidRPr="00D25179">
        <w:rPr>
          <w:spacing w:val="-3"/>
        </w:rPr>
        <w:t xml:space="preserve"> bienes como </w:t>
      </w:r>
      <w:r>
        <w:rPr>
          <w:spacing w:val="-3"/>
        </w:rPr>
        <w:t xml:space="preserve">mobiliario, menaje, ropas, </w:t>
      </w:r>
      <w:r w:rsidR="00D25179" w:rsidRPr="00D25179">
        <w:rPr>
          <w:spacing w:val="-3"/>
        </w:rPr>
        <w:t>alimentos</w:t>
      </w:r>
      <w:r w:rsidR="00754505">
        <w:rPr>
          <w:spacing w:val="-3"/>
        </w:rPr>
        <w:t xml:space="preserve"> </w:t>
      </w:r>
      <w:r w:rsidR="00D25179" w:rsidRPr="00D25179">
        <w:rPr>
          <w:spacing w:val="-3"/>
        </w:rPr>
        <w:t>y otros que resulten imprescindibles para que el ejecutado y las personas de él dependientes puedan atender con razonable dignidad a su subsistencia.</w:t>
      </w:r>
    </w:p>
    <w:p w14:paraId="44D2F1BE" w14:textId="1591C7FC" w:rsidR="00D25179" w:rsidRPr="00D25179" w:rsidRDefault="00D25179" w:rsidP="00993B64">
      <w:pPr>
        <w:pStyle w:val="Prrafodelista"/>
        <w:numPr>
          <w:ilvl w:val="0"/>
          <w:numId w:val="21"/>
        </w:numPr>
        <w:spacing w:before="120" w:after="120" w:line="360" w:lineRule="auto"/>
        <w:ind w:left="1560" w:hanging="284"/>
        <w:jc w:val="both"/>
        <w:rPr>
          <w:spacing w:val="-3"/>
        </w:rPr>
      </w:pPr>
      <w:r w:rsidRPr="00D25179">
        <w:rPr>
          <w:spacing w:val="-3"/>
        </w:rPr>
        <w:t>Los instrumentos necesarios para el ejercicio de la profesión, arte u oficio a que se dedique el ejecutado, cuando su valor no guarde proporción con la cuantía de la deuda reclamada.</w:t>
      </w:r>
    </w:p>
    <w:p w14:paraId="6B90EEC5" w14:textId="65A263D3" w:rsidR="00D25179" w:rsidRPr="00D25179" w:rsidRDefault="00D25179" w:rsidP="00993B64">
      <w:pPr>
        <w:pStyle w:val="Prrafodelista"/>
        <w:numPr>
          <w:ilvl w:val="0"/>
          <w:numId w:val="21"/>
        </w:numPr>
        <w:spacing w:before="120" w:after="120" w:line="360" w:lineRule="auto"/>
        <w:ind w:left="1560" w:hanging="284"/>
        <w:jc w:val="both"/>
        <w:rPr>
          <w:spacing w:val="-3"/>
        </w:rPr>
      </w:pPr>
      <w:r w:rsidRPr="00D25179">
        <w:rPr>
          <w:spacing w:val="-3"/>
        </w:rPr>
        <w:t xml:space="preserve">Los bienes </w:t>
      </w:r>
      <w:r w:rsidR="009D3E7F">
        <w:rPr>
          <w:spacing w:val="-3"/>
        </w:rPr>
        <w:t xml:space="preserve">sacros y los </w:t>
      </w:r>
      <w:r w:rsidRPr="00D25179">
        <w:rPr>
          <w:spacing w:val="-3"/>
        </w:rPr>
        <w:t>dedicados al culto de las religiones legalmente registradas.</w:t>
      </w:r>
    </w:p>
    <w:p w14:paraId="4F79CAB6" w14:textId="4E627A25" w:rsidR="00D25179" w:rsidRPr="009D3E7F" w:rsidRDefault="00D25179" w:rsidP="00A00226">
      <w:pPr>
        <w:pStyle w:val="Prrafodelista"/>
        <w:numPr>
          <w:ilvl w:val="0"/>
          <w:numId w:val="21"/>
        </w:numPr>
        <w:spacing w:before="120" w:after="120" w:line="360" w:lineRule="auto"/>
        <w:ind w:left="1560" w:hanging="284"/>
        <w:jc w:val="both"/>
        <w:rPr>
          <w:spacing w:val="-3"/>
        </w:rPr>
      </w:pPr>
      <w:r w:rsidRPr="009D3E7F">
        <w:rPr>
          <w:spacing w:val="-3"/>
        </w:rPr>
        <w:t>L</w:t>
      </w:r>
      <w:r w:rsidR="009D3E7F" w:rsidRPr="009D3E7F">
        <w:rPr>
          <w:spacing w:val="-3"/>
        </w:rPr>
        <w:t>os</w:t>
      </w:r>
      <w:r w:rsidRPr="009D3E7F">
        <w:rPr>
          <w:spacing w:val="-3"/>
        </w:rPr>
        <w:t xml:space="preserve"> </w:t>
      </w:r>
      <w:r w:rsidR="009D3E7F" w:rsidRPr="009D3E7F">
        <w:rPr>
          <w:spacing w:val="-3"/>
        </w:rPr>
        <w:t xml:space="preserve">bienes y </w:t>
      </w:r>
      <w:r w:rsidRPr="009D3E7F">
        <w:rPr>
          <w:spacing w:val="-3"/>
        </w:rPr>
        <w:t xml:space="preserve">cantidades expresamente declaradas inembargables por </w:t>
      </w:r>
      <w:r w:rsidR="009D3E7F" w:rsidRPr="009D3E7F">
        <w:rPr>
          <w:spacing w:val="-3"/>
        </w:rPr>
        <w:t>l</w:t>
      </w:r>
      <w:r w:rsidRPr="009D3E7F">
        <w:rPr>
          <w:spacing w:val="-3"/>
        </w:rPr>
        <w:t>ey</w:t>
      </w:r>
      <w:r w:rsidR="009D3E7F" w:rsidRPr="009D3E7F">
        <w:rPr>
          <w:spacing w:val="-3"/>
        </w:rPr>
        <w:t xml:space="preserve"> o por </w:t>
      </w:r>
      <w:r w:rsidR="00917B4D" w:rsidRPr="009D3E7F">
        <w:rPr>
          <w:spacing w:val="-3"/>
        </w:rPr>
        <w:t>t</w:t>
      </w:r>
      <w:r w:rsidRPr="009D3E7F">
        <w:rPr>
          <w:spacing w:val="-3"/>
        </w:rPr>
        <w:t xml:space="preserve">ratados </w:t>
      </w:r>
      <w:r w:rsidR="00917B4D" w:rsidRPr="009D3E7F">
        <w:rPr>
          <w:spacing w:val="-3"/>
        </w:rPr>
        <w:t>internacionales</w:t>
      </w:r>
      <w:r w:rsidR="00993B64" w:rsidRPr="009D3E7F">
        <w:rPr>
          <w:spacing w:val="-3"/>
        </w:rPr>
        <w:t>.</w:t>
      </w:r>
    </w:p>
    <w:p w14:paraId="0E627B24" w14:textId="703CBD98" w:rsidR="00D25179" w:rsidRPr="00D25179" w:rsidRDefault="00D25179" w:rsidP="00072863">
      <w:pPr>
        <w:pStyle w:val="Prrafodelista"/>
        <w:numPr>
          <w:ilvl w:val="0"/>
          <w:numId w:val="20"/>
        </w:numPr>
        <w:spacing w:before="120" w:after="120" w:line="360" w:lineRule="auto"/>
        <w:ind w:left="1276" w:hanging="283"/>
        <w:jc w:val="both"/>
        <w:rPr>
          <w:spacing w:val="-3"/>
        </w:rPr>
      </w:pPr>
      <w:r w:rsidRPr="00D25179">
        <w:rPr>
          <w:spacing w:val="-3"/>
        </w:rPr>
        <w:t xml:space="preserve">El </w:t>
      </w:r>
      <w:r w:rsidR="00072863">
        <w:rPr>
          <w:spacing w:val="-3"/>
        </w:rPr>
        <w:t>e</w:t>
      </w:r>
      <w:r w:rsidRPr="00D25179">
        <w:rPr>
          <w:spacing w:val="-3"/>
        </w:rPr>
        <w:t>mbargo de sueldos y pensiones</w:t>
      </w:r>
      <w:r w:rsidR="00072863">
        <w:rPr>
          <w:spacing w:val="-3"/>
        </w:rPr>
        <w:t xml:space="preserve"> está sujeto a </w:t>
      </w:r>
      <w:r w:rsidRPr="00D25179">
        <w:rPr>
          <w:spacing w:val="-3"/>
        </w:rPr>
        <w:t>las siguientes reglas:</w:t>
      </w:r>
    </w:p>
    <w:p w14:paraId="6BFAB1FE" w14:textId="565A512F" w:rsidR="000055AC" w:rsidRDefault="00D25179" w:rsidP="0039406B">
      <w:pPr>
        <w:pStyle w:val="Prrafodelista"/>
        <w:numPr>
          <w:ilvl w:val="0"/>
          <w:numId w:val="21"/>
        </w:numPr>
        <w:spacing w:before="120" w:after="120" w:line="360" w:lineRule="auto"/>
        <w:ind w:left="1560" w:hanging="284"/>
        <w:jc w:val="both"/>
        <w:rPr>
          <w:spacing w:val="-3"/>
        </w:rPr>
      </w:pPr>
      <w:r w:rsidRPr="00D25179">
        <w:rPr>
          <w:spacing w:val="-3"/>
        </w:rPr>
        <w:t>Es inembargable el salario, sueldo, pensión, retribución o su equivalente, que no exceda de la cuantía señalada para el salario mínimo interprofesional</w:t>
      </w:r>
      <w:r w:rsidR="00FB6918">
        <w:rPr>
          <w:spacing w:val="-3"/>
        </w:rPr>
        <w:t xml:space="preserve"> deducidos </w:t>
      </w:r>
      <w:r w:rsidR="000055AC">
        <w:rPr>
          <w:spacing w:val="-3"/>
        </w:rPr>
        <w:t xml:space="preserve">los </w:t>
      </w:r>
      <w:r w:rsidR="00FB6918" w:rsidRPr="00D25179">
        <w:rPr>
          <w:spacing w:val="-3"/>
        </w:rPr>
        <w:t>descuentos de carácter público</w:t>
      </w:r>
      <w:r w:rsidR="000055AC">
        <w:rPr>
          <w:spacing w:val="-3"/>
        </w:rPr>
        <w:t xml:space="preserve"> previstos por</w:t>
      </w:r>
      <w:r w:rsidR="00FB6918" w:rsidRPr="00D25179">
        <w:rPr>
          <w:spacing w:val="-3"/>
        </w:rPr>
        <w:t xml:space="preserve"> la legislación tributaria o de Seguridad Social</w:t>
      </w:r>
      <w:r w:rsidR="000055AC">
        <w:rPr>
          <w:spacing w:val="-3"/>
        </w:rPr>
        <w:t>.</w:t>
      </w:r>
    </w:p>
    <w:p w14:paraId="66E1D32F" w14:textId="5B150E42" w:rsidR="005E27C0" w:rsidRPr="00D25179" w:rsidRDefault="000055AC" w:rsidP="0039406B">
      <w:pPr>
        <w:pStyle w:val="Prrafodelista"/>
        <w:numPr>
          <w:ilvl w:val="0"/>
          <w:numId w:val="21"/>
        </w:numPr>
        <w:spacing w:before="120" w:after="120" w:line="360" w:lineRule="auto"/>
        <w:ind w:left="1560" w:hanging="284"/>
        <w:jc w:val="both"/>
        <w:rPr>
          <w:spacing w:val="-3"/>
        </w:rPr>
      </w:pPr>
      <w:r>
        <w:rPr>
          <w:spacing w:val="-3"/>
        </w:rPr>
        <w:t>C</w:t>
      </w:r>
      <w:r w:rsidR="005B372E">
        <w:rPr>
          <w:spacing w:val="-3"/>
        </w:rPr>
        <w:t xml:space="preserve">uando </w:t>
      </w:r>
      <w:r>
        <w:rPr>
          <w:spacing w:val="-3"/>
        </w:rPr>
        <w:t>la cuantía d</w:t>
      </w:r>
      <w:r w:rsidRPr="00D25179">
        <w:rPr>
          <w:spacing w:val="-3"/>
        </w:rPr>
        <w:t>el salario, sueldo, pensión, retribución o su equivalente</w:t>
      </w:r>
      <w:r>
        <w:rPr>
          <w:spacing w:val="-3"/>
        </w:rPr>
        <w:t xml:space="preserve"> </w:t>
      </w:r>
      <w:r w:rsidR="005B372E">
        <w:rPr>
          <w:spacing w:val="-3"/>
        </w:rPr>
        <w:t xml:space="preserve">sea </w:t>
      </w:r>
      <w:r w:rsidR="00D25179" w:rsidRPr="00D25179">
        <w:rPr>
          <w:spacing w:val="-3"/>
        </w:rPr>
        <w:t>superior</w:t>
      </w:r>
      <w:r w:rsidR="005B372E">
        <w:rPr>
          <w:spacing w:val="-3"/>
        </w:rPr>
        <w:t xml:space="preserve"> </w:t>
      </w:r>
      <w:r>
        <w:rPr>
          <w:spacing w:val="-3"/>
        </w:rPr>
        <w:t>a</w:t>
      </w:r>
      <w:r w:rsidRPr="00D25179">
        <w:rPr>
          <w:spacing w:val="-3"/>
        </w:rPr>
        <w:t>l salario mínimo interprofesional</w:t>
      </w:r>
      <w:r>
        <w:rPr>
          <w:spacing w:val="-3"/>
        </w:rPr>
        <w:t xml:space="preserve">, el exceso </w:t>
      </w:r>
      <w:r w:rsidR="00D25179" w:rsidRPr="00D25179">
        <w:rPr>
          <w:spacing w:val="-3"/>
        </w:rPr>
        <w:t xml:space="preserve">se embargará </w:t>
      </w:r>
      <w:r>
        <w:rPr>
          <w:spacing w:val="-3"/>
        </w:rPr>
        <w:t xml:space="preserve">en </w:t>
      </w:r>
      <w:r w:rsidR="00AC7C69">
        <w:rPr>
          <w:spacing w:val="-3"/>
        </w:rPr>
        <w:t xml:space="preserve">los porcentajes de </w:t>
      </w:r>
      <w:r w:rsidR="00EF00DF">
        <w:rPr>
          <w:spacing w:val="-3"/>
        </w:rPr>
        <w:t xml:space="preserve">cada cuantía del salario mínimo establecidos en una </w:t>
      </w:r>
      <w:r w:rsidR="00D25179" w:rsidRPr="00D25179">
        <w:rPr>
          <w:spacing w:val="-3"/>
        </w:rPr>
        <w:t>escala</w:t>
      </w:r>
      <w:r w:rsidR="005B372E">
        <w:rPr>
          <w:spacing w:val="-3"/>
        </w:rPr>
        <w:t xml:space="preserve"> </w:t>
      </w:r>
      <w:r w:rsidR="00195108">
        <w:rPr>
          <w:spacing w:val="-3"/>
        </w:rPr>
        <w:t>progresiva</w:t>
      </w:r>
      <w:r w:rsidR="00EF00DF">
        <w:rPr>
          <w:spacing w:val="-3"/>
        </w:rPr>
        <w:t xml:space="preserve">, que </w:t>
      </w:r>
      <w:r w:rsidR="00EF00DF" w:rsidRPr="00D25179">
        <w:rPr>
          <w:spacing w:val="-3"/>
        </w:rPr>
        <w:t xml:space="preserve">el </w:t>
      </w:r>
      <w:r w:rsidR="00EF00DF">
        <w:rPr>
          <w:spacing w:val="-3"/>
        </w:rPr>
        <w:t xml:space="preserve">letrado de la Administración de Justicia </w:t>
      </w:r>
      <w:r w:rsidR="00EF00DF" w:rsidRPr="00D25179">
        <w:rPr>
          <w:spacing w:val="-3"/>
        </w:rPr>
        <w:t xml:space="preserve">podrá </w:t>
      </w:r>
      <w:r w:rsidR="00EF00DF">
        <w:rPr>
          <w:spacing w:val="-3"/>
        </w:rPr>
        <w:lastRenderedPageBreak/>
        <w:t xml:space="preserve">rebajar </w:t>
      </w:r>
      <w:r w:rsidR="0011388F">
        <w:rPr>
          <w:spacing w:val="-3"/>
        </w:rPr>
        <w:t>de</w:t>
      </w:r>
      <w:r w:rsidR="00EF00DF">
        <w:rPr>
          <w:spacing w:val="-3"/>
        </w:rPr>
        <w:t xml:space="preserve"> un diez a un quince </w:t>
      </w:r>
      <w:r w:rsidR="00EF00DF" w:rsidRPr="00D25179">
        <w:rPr>
          <w:spacing w:val="-3"/>
        </w:rPr>
        <w:t>por ciento</w:t>
      </w:r>
      <w:r w:rsidR="00EF00DF" w:rsidRPr="00EF00DF">
        <w:rPr>
          <w:spacing w:val="-3"/>
        </w:rPr>
        <w:t xml:space="preserve"> </w:t>
      </w:r>
      <w:r w:rsidR="00EF00DF">
        <w:rPr>
          <w:spacing w:val="-3"/>
        </w:rPr>
        <w:t>e</w:t>
      </w:r>
      <w:r w:rsidR="00EF00DF" w:rsidRPr="00D25179">
        <w:rPr>
          <w:spacing w:val="-3"/>
        </w:rPr>
        <w:t>n atención a las cargas familiares del ejecutado</w:t>
      </w:r>
      <w:r w:rsidR="00EF00DF">
        <w:rPr>
          <w:spacing w:val="-3"/>
        </w:rPr>
        <w:t>.</w:t>
      </w:r>
    </w:p>
    <w:p w14:paraId="40AE56FD" w14:textId="574FE001" w:rsidR="00D25179" w:rsidRPr="00D25179" w:rsidRDefault="00D25179" w:rsidP="0039406B">
      <w:pPr>
        <w:pStyle w:val="Prrafodelista"/>
        <w:numPr>
          <w:ilvl w:val="0"/>
          <w:numId w:val="21"/>
        </w:numPr>
        <w:spacing w:before="120" w:after="120" w:line="360" w:lineRule="auto"/>
        <w:ind w:left="1560" w:hanging="284"/>
        <w:jc w:val="both"/>
        <w:rPr>
          <w:spacing w:val="-3"/>
        </w:rPr>
      </w:pPr>
      <w:r w:rsidRPr="00D25179">
        <w:rPr>
          <w:spacing w:val="-3"/>
        </w:rPr>
        <w:t>Si el ejecutado es beneficiario de más de una percepción, se acumularán todas ellas para deducir una sola vez la parte inembargable. Igualmente serán acumulables los salarios, sueldos y pensiones, retribuciones o equivalentes de los cónyuges cuando el régimen económico que les rija no sea el de separación.</w:t>
      </w:r>
    </w:p>
    <w:p w14:paraId="28AC9B3F" w14:textId="504AEF1D" w:rsidR="00D25179" w:rsidRPr="00D25179" w:rsidRDefault="006F2584" w:rsidP="0039406B">
      <w:pPr>
        <w:pStyle w:val="Prrafodelista"/>
        <w:numPr>
          <w:ilvl w:val="0"/>
          <w:numId w:val="21"/>
        </w:numPr>
        <w:spacing w:before="120" w:after="120" w:line="360" w:lineRule="auto"/>
        <w:ind w:left="1560" w:hanging="284"/>
        <w:jc w:val="both"/>
        <w:rPr>
          <w:spacing w:val="-3"/>
        </w:rPr>
      </w:pPr>
      <w:r>
        <w:rPr>
          <w:spacing w:val="-3"/>
        </w:rPr>
        <w:t>Lo anterior también</w:t>
      </w:r>
      <w:r w:rsidR="00D25179" w:rsidRPr="00D25179">
        <w:rPr>
          <w:spacing w:val="-3"/>
        </w:rPr>
        <w:t xml:space="preserve"> será de aplicación a los ingresos procedentes de actividades profesionales y mercantiles autónomas.</w:t>
      </w:r>
    </w:p>
    <w:p w14:paraId="4338317E" w14:textId="593BC0D8" w:rsidR="00D25179" w:rsidRPr="00D25179" w:rsidRDefault="0039406B" w:rsidP="0039406B">
      <w:pPr>
        <w:pStyle w:val="Prrafodelista"/>
        <w:numPr>
          <w:ilvl w:val="0"/>
          <w:numId w:val="21"/>
        </w:numPr>
        <w:spacing w:before="120" w:after="120" w:line="360" w:lineRule="auto"/>
        <w:ind w:left="1560" w:hanging="284"/>
        <w:jc w:val="both"/>
        <w:rPr>
          <w:spacing w:val="-3"/>
        </w:rPr>
      </w:pPr>
      <w:r>
        <w:rPr>
          <w:spacing w:val="-3"/>
        </w:rPr>
        <w:t>Si el embargo es para la</w:t>
      </w:r>
      <w:r w:rsidR="00D25179" w:rsidRPr="00D25179">
        <w:rPr>
          <w:spacing w:val="-3"/>
        </w:rPr>
        <w:t xml:space="preserve"> ejecución por condena a prestación alimenticia, </w:t>
      </w:r>
      <w:r>
        <w:rPr>
          <w:spacing w:val="-3"/>
        </w:rPr>
        <w:t>será</w:t>
      </w:r>
      <w:r w:rsidR="00EC6FCA">
        <w:rPr>
          <w:spacing w:val="-3"/>
        </w:rPr>
        <w:t xml:space="preserve"> </w:t>
      </w:r>
      <w:r w:rsidR="00D25179" w:rsidRPr="00D25179">
        <w:rPr>
          <w:spacing w:val="-3"/>
        </w:rPr>
        <w:t>el tribunal el que fijará la cantidad que puede ser embargada.</w:t>
      </w:r>
    </w:p>
    <w:p w14:paraId="7FA4560E" w14:textId="6BFCDF62" w:rsidR="00D25179" w:rsidRPr="00D25179" w:rsidRDefault="0039406B" w:rsidP="0039406B">
      <w:pPr>
        <w:pStyle w:val="Prrafodelista"/>
        <w:numPr>
          <w:ilvl w:val="0"/>
          <w:numId w:val="20"/>
        </w:numPr>
        <w:spacing w:before="120" w:after="120" w:line="360" w:lineRule="auto"/>
        <w:ind w:left="1276" w:hanging="283"/>
        <w:jc w:val="both"/>
        <w:rPr>
          <w:spacing w:val="-3"/>
        </w:rPr>
      </w:pPr>
      <w:r>
        <w:rPr>
          <w:spacing w:val="-3"/>
        </w:rPr>
        <w:t>E</w:t>
      </w:r>
      <w:r w:rsidR="00D25179" w:rsidRPr="00D25179">
        <w:rPr>
          <w:spacing w:val="-3"/>
        </w:rPr>
        <w:t>l embargo trabado sobre bienes inembargables será nulo de pleno derecho</w:t>
      </w:r>
      <w:r>
        <w:rPr>
          <w:spacing w:val="-3"/>
        </w:rPr>
        <w:t>, pudiendo el ejecutado</w:t>
      </w:r>
      <w:r w:rsidR="00D25179" w:rsidRPr="00D25179">
        <w:rPr>
          <w:spacing w:val="-3"/>
        </w:rPr>
        <w:t xml:space="preserve"> denunciar esta nulidad mediante los recursos ordinarios o por simple comparecencia.</w:t>
      </w:r>
    </w:p>
    <w:p w14:paraId="5F6B6AAF" w14:textId="7B1220F8" w:rsidR="00D25179" w:rsidRPr="00D25179" w:rsidRDefault="00AC3D48" w:rsidP="00AC3D48">
      <w:pPr>
        <w:pStyle w:val="Prrafodelista"/>
        <w:numPr>
          <w:ilvl w:val="0"/>
          <w:numId w:val="20"/>
        </w:numPr>
        <w:spacing w:before="120" w:after="120" w:line="360" w:lineRule="auto"/>
        <w:ind w:left="1276" w:hanging="283"/>
        <w:jc w:val="both"/>
        <w:rPr>
          <w:spacing w:val="-3"/>
        </w:rPr>
      </w:pPr>
      <w:r>
        <w:rPr>
          <w:spacing w:val="-3"/>
        </w:rPr>
        <w:t xml:space="preserve">Además, se regula </w:t>
      </w:r>
      <w:r w:rsidR="00D25179" w:rsidRPr="00D25179">
        <w:rPr>
          <w:spacing w:val="-3"/>
        </w:rPr>
        <w:t>el</w:t>
      </w:r>
      <w:r w:rsidR="00F33297">
        <w:rPr>
          <w:spacing w:val="-3"/>
        </w:rPr>
        <w:t xml:space="preserve"> </w:t>
      </w:r>
      <w:r>
        <w:rPr>
          <w:spacing w:val="-3"/>
        </w:rPr>
        <w:t xml:space="preserve">reembargo, el embargo </w:t>
      </w:r>
      <w:r w:rsidR="00D25179" w:rsidRPr="00D25179">
        <w:rPr>
          <w:spacing w:val="-3"/>
        </w:rPr>
        <w:t>de sobrante</w:t>
      </w:r>
      <w:r>
        <w:rPr>
          <w:spacing w:val="-3"/>
        </w:rPr>
        <w:t xml:space="preserve"> y la m</w:t>
      </w:r>
      <w:r w:rsidR="00D25179" w:rsidRPr="00D25179">
        <w:rPr>
          <w:spacing w:val="-3"/>
        </w:rPr>
        <w:t>ejora, reducción y modificación del embargo.</w:t>
      </w:r>
    </w:p>
    <w:p w14:paraId="173C8CB4" w14:textId="47A62600" w:rsidR="00D25179" w:rsidRPr="00D25179" w:rsidRDefault="00AC3D48" w:rsidP="00556ECD">
      <w:pPr>
        <w:pStyle w:val="Prrafodelista"/>
        <w:numPr>
          <w:ilvl w:val="0"/>
          <w:numId w:val="20"/>
        </w:numPr>
        <w:spacing w:before="120" w:after="120" w:line="360" w:lineRule="auto"/>
        <w:ind w:left="1276" w:hanging="283"/>
        <w:jc w:val="both"/>
        <w:rPr>
          <w:spacing w:val="-3"/>
        </w:rPr>
      </w:pPr>
      <w:r>
        <w:rPr>
          <w:spacing w:val="-3"/>
        </w:rPr>
        <w:t>Por último, en cuanto a sus efectos, e</w:t>
      </w:r>
      <w:r w:rsidR="00D25179" w:rsidRPr="00D25179">
        <w:rPr>
          <w:spacing w:val="-3"/>
        </w:rPr>
        <w:t>l embargo concede al acreedor ejecutante el derecho a percibir el producto de lo que se obtenga de la realización de los bienes embargados a fin de satisfacer el importe de la deuda que conste en el título, los intereses que procedan y las costas de la ejecución.</w:t>
      </w:r>
    </w:p>
    <w:p w14:paraId="08EE96E2" w14:textId="3C72A299" w:rsidR="00D25179" w:rsidRPr="00D25179" w:rsidRDefault="00D25179" w:rsidP="00556ECD">
      <w:pPr>
        <w:pStyle w:val="Prrafodelista"/>
        <w:spacing w:before="120" w:after="120" w:line="360" w:lineRule="auto"/>
        <w:ind w:left="1276" w:firstLine="284"/>
        <w:jc w:val="both"/>
        <w:rPr>
          <w:spacing w:val="-3"/>
        </w:rPr>
      </w:pPr>
      <w:r w:rsidRPr="00D25179">
        <w:rPr>
          <w:spacing w:val="-3"/>
        </w:rPr>
        <w:t>Sin estar completamente reintegrado el ejecutante del capital</w:t>
      </w:r>
      <w:r w:rsidR="00EC6FCA">
        <w:rPr>
          <w:spacing w:val="-3"/>
        </w:rPr>
        <w:t>,</w:t>
      </w:r>
      <w:r w:rsidRPr="00D25179">
        <w:rPr>
          <w:spacing w:val="-3"/>
        </w:rPr>
        <w:t xml:space="preserve"> intereses </w:t>
      </w:r>
      <w:r w:rsidR="00EC6FCA">
        <w:rPr>
          <w:spacing w:val="-3"/>
        </w:rPr>
        <w:t>y costas</w:t>
      </w:r>
      <w:r w:rsidRPr="00D25179">
        <w:rPr>
          <w:spacing w:val="-3"/>
        </w:rPr>
        <w:t>, no podrán aplicarse las sumas realizadas a ningún otro objeto que no haya sido declarado preferente por sentencia dictada en tercería de mejor derecho.</w:t>
      </w:r>
    </w:p>
    <w:p w14:paraId="441F0623" w14:textId="48CEB56D" w:rsidR="00D25179" w:rsidRPr="00D25179" w:rsidRDefault="007B4208" w:rsidP="00556ECD">
      <w:pPr>
        <w:pStyle w:val="Prrafodelista"/>
        <w:spacing w:before="120" w:after="120" w:line="360" w:lineRule="auto"/>
        <w:ind w:left="1276" w:firstLine="284"/>
        <w:jc w:val="both"/>
        <w:rPr>
          <w:spacing w:val="-3"/>
        </w:rPr>
      </w:pPr>
      <w:r>
        <w:rPr>
          <w:spacing w:val="-3"/>
        </w:rPr>
        <w:t>C</w:t>
      </w:r>
      <w:r w:rsidR="00D25179" w:rsidRPr="00D25179">
        <w:rPr>
          <w:spacing w:val="-3"/>
        </w:rPr>
        <w:t>uando los bienes sean de las clases que permiten la anotación preventiva de su embargo, la responsabilidad de los terceros poseedores que hubieran adquirido dichos bienes en otra ejecución tendrá como l</w:t>
      </w:r>
      <w:r>
        <w:rPr>
          <w:spacing w:val="-3"/>
        </w:rPr>
        <w:t>í</w:t>
      </w:r>
      <w:r w:rsidR="00D25179" w:rsidRPr="00D25179">
        <w:rPr>
          <w:spacing w:val="-3"/>
        </w:rPr>
        <w:t>mite las cantidades que, para la satisfacción del principal, intereses y costas, aparecieran consignadas en la anotación.</w:t>
      </w:r>
    </w:p>
    <w:p w14:paraId="7D7BEDDA" w14:textId="36F0971A" w:rsidR="00D25179" w:rsidRPr="00D25179" w:rsidRDefault="00D25179" w:rsidP="00C9752E">
      <w:pPr>
        <w:pStyle w:val="Prrafodelista"/>
        <w:numPr>
          <w:ilvl w:val="0"/>
          <w:numId w:val="17"/>
        </w:numPr>
        <w:spacing w:before="120" w:after="120" w:line="360" w:lineRule="auto"/>
        <w:ind w:left="993" w:hanging="284"/>
        <w:jc w:val="both"/>
        <w:rPr>
          <w:spacing w:val="-3"/>
        </w:rPr>
      </w:pPr>
      <w:r w:rsidRPr="00D25179">
        <w:rPr>
          <w:spacing w:val="-3"/>
        </w:rPr>
        <w:t>Para asegurar la eficacia del embargo</w:t>
      </w:r>
      <w:r w:rsidR="00C9752E">
        <w:rPr>
          <w:spacing w:val="-3"/>
        </w:rPr>
        <w:t xml:space="preserve"> se pueden adoptar una serie de medidas, </w:t>
      </w:r>
      <w:r w:rsidRPr="00D25179">
        <w:rPr>
          <w:spacing w:val="-3"/>
        </w:rPr>
        <w:t xml:space="preserve">que difieren según la naturaleza de los bienes </w:t>
      </w:r>
      <w:r w:rsidR="00C9752E">
        <w:rPr>
          <w:spacing w:val="-3"/>
        </w:rPr>
        <w:t xml:space="preserve">embargados, destacando </w:t>
      </w:r>
      <w:r w:rsidRPr="00D25179">
        <w:rPr>
          <w:spacing w:val="-3"/>
        </w:rPr>
        <w:t>las siguientes reglas:</w:t>
      </w:r>
    </w:p>
    <w:p w14:paraId="223CA4AA" w14:textId="0362F73A" w:rsidR="00137BA8"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Si lo embargado fuera dinero, se ingresar</w:t>
      </w:r>
      <w:r w:rsidR="00C9752E" w:rsidRPr="00D32681">
        <w:rPr>
          <w:spacing w:val="-3"/>
        </w:rPr>
        <w:t>a</w:t>
      </w:r>
      <w:r w:rsidRPr="00D32681">
        <w:rPr>
          <w:spacing w:val="-3"/>
        </w:rPr>
        <w:t xml:space="preserve">n en la </w:t>
      </w:r>
      <w:r w:rsidR="00C9752E" w:rsidRPr="00D32681">
        <w:rPr>
          <w:spacing w:val="-3"/>
        </w:rPr>
        <w:t>c</w:t>
      </w:r>
      <w:r w:rsidRPr="00D32681">
        <w:rPr>
          <w:spacing w:val="-3"/>
        </w:rPr>
        <w:t xml:space="preserve">uenta de </w:t>
      </w:r>
      <w:r w:rsidR="00C9752E" w:rsidRPr="00D32681">
        <w:rPr>
          <w:spacing w:val="-3"/>
        </w:rPr>
        <w:t>d</w:t>
      </w:r>
      <w:r w:rsidRPr="00D32681">
        <w:rPr>
          <w:spacing w:val="-3"/>
        </w:rPr>
        <w:t xml:space="preserve">epósitos y </w:t>
      </w:r>
      <w:r w:rsidR="00C9752E" w:rsidRPr="00D32681">
        <w:rPr>
          <w:spacing w:val="-3"/>
        </w:rPr>
        <w:t>c</w:t>
      </w:r>
      <w:r w:rsidRPr="00D32681">
        <w:rPr>
          <w:spacing w:val="-3"/>
        </w:rPr>
        <w:t>onsignaciones</w:t>
      </w:r>
      <w:r w:rsidR="002430AF" w:rsidRPr="00D32681">
        <w:rPr>
          <w:spacing w:val="-3"/>
        </w:rPr>
        <w:t xml:space="preserve"> del tribunal</w:t>
      </w:r>
      <w:r w:rsidRPr="00D32681">
        <w:rPr>
          <w:spacing w:val="-3"/>
        </w:rPr>
        <w:t xml:space="preserve">. Cuando se embargaren saldos favorables en </w:t>
      </w:r>
      <w:r w:rsidRPr="00D32681">
        <w:rPr>
          <w:spacing w:val="-3"/>
        </w:rPr>
        <w:lastRenderedPageBreak/>
        <w:t xml:space="preserve">cuentas </w:t>
      </w:r>
      <w:r w:rsidR="00D95FF3" w:rsidRPr="00D32681">
        <w:rPr>
          <w:spacing w:val="-3"/>
        </w:rPr>
        <w:t xml:space="preserve">abiertas </w:t>
      </w:r>
      <w:r w:rsidRPr="00D32681">
        <w:rPr>
          <w:spacing w:val="-3"/>
        </w:rPr>
        <w:t xml:space="preserve">en entidades de crédito, </w:t>
      </w:r>
      <w:r w:rsidR="00D95FF3" w:rsidRPr="00D32681">
        <w:rPr>
          <w:spacing w:val="-3"/>
        </w:rPr>
        <w:t xml:space="preserve">la </w:t>
      </w:r>
      <w:r w:rsidRPr="00D32681">
        <w:rPr>
          <w:spacing w:val="-3"/>
        </w:rPr>
        <w:t xml:space="preserve">orden de retención </w:t>
      </w:r>
      <w:r w:rsidR="00137BA8" w:rsidRPr="00D32681">
        <w:rPr>
          <w:spacing w:val="-3"/>
        </w:rPr>
        <w:t xml:space="preserve">enviada a la entidad especificará la cantidad concreta o </w:t>
      </w:r>
      <w:r w:rsidRPr="00D32681">
        <w:rPr>
          <w:spacing w:val="-3"/>
        </w:rPr>
        <w:t xml:space="preserve">el límite máximo </w:t>
      </w:r>
      <w:r w:rsidR="00137BA8" w:rsidRPr="00D32681">
        <w:rPr>
          <w:spacing w:val="-3"/>
        </w:rPr>
        <w:t>a embargar</w:t>
      </w:r>
      <w:r w:rsidRPr="00D32681">
        <w:rPr>
          <w:spacing w:val="-3"/>
        </w:rPr>
        <w:t>.</w:t>
      </w:r>
    </w:p>
    <w:p w14:paraId="1660B005" w14:textId="0B0BD95E" w:rsidR="00D25179"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 xml:space="preserve">Si </w:t>
      </w:r>
      <w:r w:rsidR="00137BA8" w:rsidRPr="00D32681">
        <w:rPr>
          <w:spacing w:val="-3"/>
        </w:rPr>
        <w:t xml:space="preserve">lo embargado fueran </w:t>
      </w:r>
      <w:r w:rsidRPr="00D32681">
        <w:rPr>
          <w:spacing w:val="-3"/>
        </w:rPr>
        <w:t xml:space="preserve">sueldos, pensiones u otras prestaciones periódicas, </w:t>
      </w:r>
      <w:r w:rsidR="002430AF" w:rsidRPr="00D32681">
        <w:rPr>
          <w:spacing w:val="-3"/>
        </w:rPr>
        <w:t>l</w:t>
      </w:r>
      <w:r w:rsidR="00D551BB" w:rsidRPr="00D32681">
        <w:rPr>
          <w:spacing w:val="-3"/>
        </w:rPr>
        <w:t xml:space="preserve">as cantidades embargadas </w:t>
      </w:r>
      <w:r w:rsidR="002430AF" w:rsidRPr="00D32681">
        <w:rPr>
          <w:spacing w:val="-3"/>
        </w:rPr>
        <w:t>se podrán</w:t>
      </w:r>
      <w:r w:rsidR="00D551BB" w:rsidRPr="00D32681">
        <w:rPr>
          <w:spacing w:val="-3"/>
        </w:rPr>
        <w:t xml:space="preserve"> entrega</w:t>
      </w:r>
      <w:r w:rsidR="002430AF" w:rsidRPr="00D32681">
        <w:rPr>
          <w:spacing w:val="-3"/>
        </w:rPr>
        <w:t>r</w:t>
      </w:r>
      <w:r w:rsidR="00D551BB" w:rsidRPr="00D32681">
        <w:rPr>
          <w:spacing w:val="-3"/>
        </w:rPr>
        <w:t xml:space="preserve"> directamente a</w:t>
      </w:r>
      <w:r w:rsidR="002430AF" w:rsidRPr="00D32681">
        <w:rPr>
          <w:spacing w:val="-3"/>
        </w:rPr>
        <w:t>l</w:t>
      </w:r>
      <w:r w:rsidR="00D551BB" w:rsidRPr="00D32681">
        <w:rPr>
          <w:spacing w:val="-3"/>
        </w:rPr>
        <w:t xml:space="preserve"> ejecutante</w:t>
      </w:r>
      <w:r w:rsidR="002430AF" w:rsidRPr="00D32681">
        <w:rPr>
          <w:spacing w:val="-3"/>
        </w:rPr>
        <w:t xml:space="preserve"> que lo solicite, y si no lo hace </w:t>
      </w:r>
      <w:r w:rsidRPr="00D32681">
        <w:rPr>
          <w:spacing w:val="-3"/>
        </w:rPr>
        <w:t>se ordenará a</w:t>
      </w:r>
      <w:r w:rsidR="002430AF" w:rsidRPr="00D32681">
        <w:rPr>
          <w:spacing w:val="-3"/>
        </w:rPr>
        <w:t>l pagador</w:t>
      </w:r>
      <w:r w:rsidRPr="00D32681">
        <w:rPr>
          <w:spacing w:val="-3"/>
        </w:rPr>
        <w:t xml:space="preserve"> que l</w:t>
      </w:r>
      <w:r w:rsidR="002430AF" w:rsidRPr="00D32681">
        <w:rPr>
          <w:spacing w:val="-3"/>
        </w:rPr>
        <w:t xml:space="preserve">as </w:t>
      </w:r>
      <w:r w:rsidR="0005124B" w:rsidRPr="00D32681">
        <w:rPr>
          <w:spacing w:val="-3"/>
        </w:rPr>
        <w:t>ingrese en la cuenta</w:t>
      </w:r>
      <w:r w:rsidRPr="00D32681">
        <w:rPr>
          <w:spacing w:val="-3"/>
        </w:rPr>
        <w:t xml:space="preserve"> </w:t>
      </w:r>
      <w:r w:rsidR="002430AF" w:rsidRPr="00D32681">
        <w:rPr>
          <w:spacing w:val="-3"/>
        </w:rPr>
        <w:t>de depósitos y consignaciones del tribunal.</w:t>
      </w:r>
    </w:p>
    <w:p w14:paraId="164D71FB" w14:textId="2BFCB84A" w:rsidR="00D25179" w:rsidRPr="00D32681" w:rsidRDefault="002430AF" w:rsidP="00D32681">
      <w:pPr>
        <w:pStyle w:val="Prrafodelista"/>
        <w:numPr>
          <w:ilvl w:val="0"/>
          <w:numId w:val="22"/>
        </w:numPr>
        <w:spacing w:before="120" w:after="120" w:line="360" w:lineRule="auto"/>
        <w:ind w:left="1276" w:hanging="283"/>
        <w:jc w:val="both"/>
        <w:rPr>
          <w:spacing w:val="-3"/>
        </w:rPr>
      </w:pPr>
      <w:r w:rsidRPr="00D32681">
        <w:rPr>
          <w:spacing w:val="-3"/>
        </w:rPr>
        <w:t>Si</w:t>
      </w:r>
      <w:r w:rsidR="00D25179" w:rsidRPr="00D32681">
        <w:rPr>
          <w:spacing w:val="-3"/>
        </w:rPr>
        <w:t xml:space="preserve"> lo embargado fueran intereses, rentas o frutos, se enviará orden de retención a quien deba pagarlos o directamente </w:t>
      </w:r>
      <w:r w:rsidR="00D7081E" w:rsidRPr="00D32681">
        <w:rPr>
          <w:spacing w:val="-3"/>
        </w:rPr>
        <w:t xml:space="preserve">los perciba </w:t>
      </w:r>
      <w:r w:rsidR="00D25179" w:rsidRPr="00D32681">
        <w:rPr>
          <w:spacing w:val="-3"/>
        </w:rPr>
        <w:t xml:space="preserve">para que, si fueran intereses, los ingrese </w:t>
      </w:r>
      <w:r w:rsidR="0005124B" w:rsidRPr="00D32681">
        <w:rPr>
          <w:spacing w:val="-3"/>
        </w:rPr>
        <w:t>en la cuenta de depósitos y consignaciones del tribunal</w:t>
      </w:r>
      <w:r w:rsidR="00D25179" w:rsidRPr="00D32681">
        <w:rPr>
          <w:spacing w:val="-3"/>
        </w:rPr>
        <w:t xml:space="preserve"> o, si fueran de otra clase, los retenga a disposición del tribunal.</w:t>
      </w:r>
    </w:p>
    <w:p w14:paraId="341A6C92" w14:textId="1C873791" w:rsidR="00D25179"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Si lo embargado fueran valores u otros instrumentos financieros, el embargo se notificará a quien resulte obligado al pago, en caso de que éste debiere efectuarse periódicamente o en fecha determinada, o a la entidad emisora, en el supuesto de que fueran amortizables a voluntad del tenedor de los mismos.</w:t>
      </w:r>
    </w:p>
    <w:p w14:paraId="74C3F454" w14:textId="4186E087"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valores o instrumentos financieros que coticen en mercado secundario oficial, la notificación del embargo se hará al órgano rector </w:t>
      </w:r>
      <w:r w:rsidR="001D2A65">
        <w:rPr>
          <w:spacing w:val="-3"/>
        </w:rPr>
        <w:t>que</w:t>
      </w:r>
      <w:r w:rsidR="00D25179" w:rsidRPr="00D32681">
        <w:rPr>
          <w:spacing w:val="-3"/>
        </w:rPr>
        <w:t>, en su caso, lo notificará a la entidad encargada de la compensación y liquidación.</w:t>
      </w:r>
    </w:p>
    <w:p w14:paraId="1C812BCF" w14:textId="6A38FE2F"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participaciones </w:t>
      </w:r>
      <w:r w:rsidR="00716F99" w:rsidRPr="00D32681">
        <w:rPr>
          <w:spacing w:val="-3"/>
        </w:rPr>
        <w:t xml:space="preserve">o </w:t>
      </w:r>
      <w:r w:rsidR="00D25179" w:rsidRPr="00D32681">
        <w:rPr>
          <w:spacing w:val="-3"/>
        </w:rPr>
        <w:t xml:space="preserve">acciones </w:t>
      </w:r>
      <w:r w:rsidR="00716F99" w:rsidRPr="00D32681">
        <w:rPr>
          <w:spacing w:val="-3"/>
        </w:rPr>
        <w:t>de sociedades no cotizadas</w:t>
      </w:r>
      <w:r w:rsidR="00D25179" w:rsidRPr="00D32681">
        <w:rPr>
          <w:spacing w:val="-3"/>
        </w:rPr>
        <w:t xml:space="preserve">, se notificará el embargo a los administradores de la sociedad, que deberán poner en conocimiento del tribunal la existencia de cualquier </w:t>
      </w:r>
      <w:r w:rsidR="00D565FD" w:rsidRPr="00D32681">
        <w:rPr>
          <w:spacing w:val="-3"/>
        </w:rPr>
        <w:t xml:space="preserve">pacto o </w:t>
      </w:r>
      <w:r w:rsidR="00D25179" w:rsidRPr="00D32681">
        <w:rPr>
          <w:spacing w:val="-3"/>
        </w:rPr>
        <w:t>cláusula estatutaria o contractual que afecte a la</w:t>
      </w:r>
      <w:r w:rsidR="00D565FD" w:rsidRPr="00D32681">
        <w:rPr>
          <w:spacing w:val="-3"/>
        </w:rPr>
        <w:t xml:space="preserve"> libre transmisibilidad de las par</w:t>
      </w:r>
      <w:r w:rsidR="005D06BC" w:rsidRPr="00D32681">
        <w:rPr>
          <w:spacing w:val="-3"/>
        </w:rPr>
        <w:t>ticipaciones o</w:t>
      </w:r>
      <w:r w:rsidR="00D25179" w:rsidRPr="00D32681">
        <w:rPr>
          <w:spacing w:val="-3"/>
        </w:rPr>
        <w:t xml:space="preserve"> acciones embargadas.</w:t>
      </w:r>
    </w:p>
    <w:p w14:paraId="306DDC7D" w14:textId="08197950"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bienes muebles, en el acta de la diligencia de embargo se </w:t>
      </w:r>
      <w:r w:rsidR="005B6EE6" w:rsidRPr="00D32681">
        <w:rPr>
          <w:spacing w:val="-3"/>
        </w:rPr>
        <w:t>indicará la p</w:t>
      </w:r>
      <w:r w:rsidR="00D25179" w:rsidRPr="00D32681">
        <w:rPr>
          <w:spacing w:val="-3"/>
        </w:rPr>
        <w:t>ersona a la que se designa depositario y lugar donde se depositan los bienes</w:t>
      </w:r>
      <w:r w:rsidR="00FD3828" w:rsidRPr="00D32681">
        <w:rPr>
          <w:spacing w:val="-3"/>
        </w:rPr>
        <w:t>, regulándose especialmente el nombramiento de depositario, sus responsabilidades y los gastos del depósito</w:t>
      </w:r>
    </w:p>
    <w:p w14:paraId="0C795ACF" w14:textId="3AAA9205" w:rsidR="00D25179" w:rsidRDefault="00673265"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bienes muebles </w:t>
      </w:r>
      <w:r w:rsidR="00D25179" w:rsidRPr="00D32681">
        <w:rPr>
          <w:spacing w:val="-3"/>
        </w:rPr>
        <w:t xml:space="preserve">inmuebles u otros bienes o derechos susceptibles de inscripción registral, </w:t>
      </w:r>
      <w:r w:rsidRPr="00D32681">
        <w:rPr>
          <w:spacing w:val="-3"/>
        </w:rPr>
        <w:t>el letrado de la Administración de Justicia</w:t>
      </w:r>
      <w:r w:rsidR="00D25179" w:rsidRPr="00D32681">
        <w:rPr>
          <w:spacing w:val="-3"/>
        </w:rPr>
        <w:t xml:space="preserve"> librará mandamiento para que se </w:t>
      </w:r>
      <w:r w:rsidR="00C90AD3" w:rsidRPr="00D32681">
        <w:rPr>
          <w:spacing w:val="-3"/>
        </w:rPr>
        <w:t xml:space="preserve">práctique </w:t>
      </w:r>
      <w:r w:rsidR="00D25179" w:rsidRPr="00D32681">
        <w:rPr>
          <w:spacing w:val="-3"/>
        </w:rPr>
        <w:t>anotación preventiva de embargo.</w:t>
      </w:r>
    </w:p>
    <w:p w14:paraId="3CB08DC7" w14:textId="327319C3" w:rsidR="00760F48" w:rsidRPr="00760F48" w:rsidRDefault="00760F48" w:rsidP="00760F48">
      <w:pPr>
        <w:pStyle w:val="Prrafodelista"/>
        <w:numPr>
          <w:ilvl w:val="0"/>
          <w:numId w:val="22"/>
        </w:numPr>
        <w:spacing w:before="120" w:after="120" w:line="360" w:lineRule="auto"/>
        <w:ind w:left="1276" w:hanging="283"/>
        <w:jc w:val="both"/>
        <w:rPr>
          <w:spacing w:val="-3"/>
        </w:rPr>
      </w:pPr>
      <w:r w:rsidRPr="00D32681">
        <w:rPr>
          <w:spacing w:val="-3"/>
        </w:rPr>
        <w:t xml:space="preserve">Los bienes </w:t>
      </w:r>
      <w:r>
        <w:rPr>
          <w:spacing w:val="-3"/>
        </w:rPr>
        <w:t xml:space="preserve">o cantidades </w:t>
      </w:r>
      <w:r w:rsidRPr="00D32681">
        <w:rPr>
          <w:spacing w:val="-3"/>
        </w:rPr>
        <w:t>embargad</w:t>
      </w:r>
      <w:r>
        <w:rPr>
          <w:spacing w:val="-3"/>
        </w:rPr>
        <w:t>a</w:t>
      </w:r>
      <w:r w:rsidRPr="00D32681">
        <w:rPr>
          <w:spacing w:val="-3"/>
        </w:rPr>
        <w:t>s tendrán, desde que se depositen o se ordene su retención, la consideración de efectos o caudales públicos.</w:t>
      </w:r>
    </w:p>
    <w:p w14:paraId="0A10B023" w14:textId="18DCF248" w:rsidR="00D25179" w:rsidRPr="00D25179" w:rsidRDefault="00D25179" w:rsidP="00E413CB">
      <w:pPr>
        <w:pStyle w:val="Prrafodelista"/>
        <w:numPr>
          <w:ilvl w:val="0"/>
          <w:numId w:val="22"/>
        </w:numPr>
        <w:spacing w:before="120" w:after="120" w:line="360" w:lineRule="auto"/>
        <w:ind w:left="1276" w:hanging="283"/>
        <w:jc w:val="both"/>
        <w:rPr>
          <w:spacing w:val="-3"/>
        </w:rPr>
      </w:pPr>
      <w:r w:rsidRPr="00D25179">
        <w:rPr>
          <w:spacing w:val="-3"/>
        </w:rPr>
        <w:lastRenderedPageBreak/>
        <w:t xml:space="preserve">Finalmente, </w:t>
      </w:r>
      <w:r w:rsidR="003B6BA4">
        <w:rPr>
          <w:spacing w:val="-3"/>
        </w:rPr>
        <w:t xml:space="preserve">se regula la </w:t>
      </w:r>
      <w:r w:rsidRPr="00D25179">
        <w:rPr>
          <w:spacing w:val="-3"/>
        </w:rPr>
        <w:t>administración judicial cuando se embargue alguna empresa o acciones o participaciones que representen la mayoría del capital social</w:t>
      </w:r>
      <w:r w:rsidR="00F6501A">
        <w:rPr>
          <w:spacing w:val="-3"/>
        </w:rPr>
        <w:t>.</w:t>
      </w:r>
    </w:p>
    <w:p w14:paraId="06A90056" w14:textId="04B02B48" w:rsidR="00693C5D" w:rsidRDefault="00693C5D" w:rsidP="00D25179">
      <w:pPr>
        <w:spacing w:before="120" w:after="120" w:line="360" w:lineRule="auto"/>
        <w:ind w:firstLine="708"/>
        <w:jc w:val="both"/>
        <w:rPr>
          <w:spacing w:val="-3"/>
        </w:rPr>
      </w:pPr>
    </w:p>
    <w:p w14:paraId="757909AC" w14:textId="3F75053E" w:rsidR="00760F48" w:rsidRDefault="00760F48" w:rsidP="00D25179">
      <w:pPr>
        <w:spacing w:before="120" w:after="120" w:line="360" w:lineRule="auto"/>
        <w:ind w:firstLine="708"/>
        <w:jc w:val="both"/>
        <w:rPr>
          <w:spacing w:val="-3"/>
        </w:rPr>
      </w:pPr>
    </w:p>
    <w:p w14:paraId="0756FBCF" w14:textId="2F06F756" w:rsidR="00760F48" w:rsidRDefault="00760F48" w:rsidP="00D25179">
      <w:pPr>
        <w:spacing w:before="120" w:after="120" w:line="360" w:lineRule="auto"/>
        <w:ind w:firstLine="708"/>
        <w:jc w:val="both"/>
        <w:rPr>
          <w:spacing w:val="-3"/>
        </w:rPr>
      </w:pPr>
    </w:p>
    <w:p w14:paraId="394B6E7E" w14:textId="77777777" w:rsidR="00760F48" w:rsidRDefault="00760F48" w:rsidP="00D25179">
      <w:pPr>
        <w:spacing w:before="120" w:after="120" w:line="360" w:lineRule="auto"/>
        <w:ind w:firstLine="708"/>
        <w:jc w:val="both"/>
        <w:rPr>
          <w:spacing w:val="-3"/>
        </w:rPr>
      </w:pPr>
    </w:p>
    <w:p w14:paraId="0A8F800E" w14:textId="77777777" w:rsidR="00E413CB" w:rsidRDefault="00E413CB" w:rsidP="00D25179">
      <w:pPr>
        <w:spacing w:before="120" w:after="120" w:line="360" w:lineRule="auto"/>
        <w:ind w:firstLine="708"/>
        <w:jc w:val="both"/>
        <w:rPr>
          <w:spacing w:val="-3"/>
        </w:rPr>
      </w:pPr>
    </w:p>
    <w:p w14:paraId="25D7189B" w14:textId="77777777" w:rsidR="00DD5865" w:rsidRDefault="00DD5865"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B84BB15" w:rsidR="005726E8" w:rsidRPr="00FF4CC7" w:rsidRDefault="00F33297" w:rsidP="003B1331">
      <w:pPr>
        <w:spacing w:before="120" w:after="120" w:line="360" w:lineRule="auto"/>
        <w:ind w:firstLine="708"/>
        <w:jc w:val="right"/>
        <w:rPr>
          <w:spacing w:val="-3"/>
        </w:rPr>
      </w:pPr>
      <w:r>
        <w:rPr>
          <w:spacing w:val="-3"/>
        </w:rPr>
        <w:t>10</w:t>
      </w:r>
      <w:r w:rsidR="00FC39A8">
        <w:rPr>
          <w:spacing w:val="-3"/>
        </w:rPr>
        <w:t xml:space="preserve"> de </w:t>
      </w:r>
      <w:r>
        <w:rPr>
          <w:spacing w:val="-3"/>
        </w:rPr>
        <w:t xml:space="preserve">febrero </w:t>
      </w:r>
      <w:r w:rsidR="00FC39A8">
        <w:rPr>
          <w:spacing w:val="-3"/>
        </w:rPr>
        <w:t>de 202</w:t>
      </w:r>
      <w:r>
        <w:rPr>
          <w:spacing w:val="-3"/>
        </w:rPr>
        <w:t>5</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B056F" w14:textId="77777777" w:rsidR="00D27755" w:rsidRDefault="00D27755" w:rsidP="00DB250B">
      <w:r>
        <w:separator/>
      </w:r>
    </w:p>
  </w:endnote>
  <w:endnote w:type="continuationSeparator" w:id="0">
    <w:p w14:paraId="45019A96" w14:textId="77777777" w:rsidR="00D27755" w:rsidRDefault="00D2775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9ED1D" w14:textId="77777777" w:rsidR="00D27755" w:rsidRDefault="00D27755" w:rsidP="00DB250B">
      <w:r>
        <w:separator/>
      </w:r>
    </w:p>
  </w:footnote>
  <w:footnote w:type="continuationSeparator" w:id="0">
    <w:p w14:paraId="2C8F918D" w14:textId="77777777" w:rsidR="00D27755" w:rsidRDefault="00D2775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0A2DC7"/>
    <w:multiLevelType w:val="hybridMultilevel"/>
    <w:tmpl w:val="B0507E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B93542F"/>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DB4175D"/>
    <w:multiLevelType w:val="hybridMultilevel"/>
    <w:tmpl w:val="FBAA70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77D2CE7"/>
    <w:multiLevelType w:val="multilevel"/>
    <w:tmpl w:val="48A2F2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47F3788"/>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0B21E2E"/>
    <w:multiLevelType w:val="hybridMultilevel"/>
    <w:tmpl w:val="FA16DF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5CC7172"/>
    <w:multiLevelType w:val="hybridMultilevel"/>
    <w:tmpl w:val="E070E0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7FAD6ACE"/>
    <w:multiLevelType w:val="hybridMultilevel"/>
    <w:tmpl w:val="48A2F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42437309">
    <w:abstractNumId w:val="0"/>
  </w:num>
  <w:num w:numId="2" w16cid:durableId="1101996344">
    <w:abstractNumId w:val="7"/>
  </w:num>
  <w:num w:numId="3" w16cid:durableId="1081676305">
    <w:abstractNumId w:val="6"/>
  </w:num>
  <w:num w:numId="4" w16cid:durableId="1419400429">
    <w:abstractNumId w:val="17"/>
  </w:num>
  <w:num w:numId="5" w16cid:durableId="1271621063">
    <w:abstractNumId w:val="11"/>
  </w:num>
  <w:num w:numId="6" w16cid:durableId="1871800834">
    <w:abstractNumId w:val="12"/>
  </w:num>
  <w:num w:numId="7" w16cid:durableId="965356403">
    <w:abstractNumId w:val="16"/>
  </w:num>
  <w:num w:numId="8" w16cid:durableId="314575666">
    <w:abstractNumId w:val="13"/>
  </w:num>
  <w:num w:numId="9" w16cid:durableId="715012131">
    <w:abstractNumId w:val="9"/>
  </w:num>
  <w:num w:numId="10" w16cid:durableId="472715749">
    <w:abstractNumId w:val="19"/>
  </w:num>
  <w:num w:numId="11" w16cid:durableId="1137916688">
    <w:abstractNumId w:val="8"/>
  </w:num>
  <w:num w:numId="12" w16cid:durableId="1799302492">
    <w:abstractNumId w:val="1"/>
  </w:num>
  <w:num w:numId="13" w16cid:durableId="1885214229">
    <w:abstractNumId w:val="15"/>
  </w:num>
  <w:num w:numId="14" w16cid:durableId="382217270">
    <w:abstractNumId w:val="4"/>
  </w:num>
  <w:num w:numId="15" w16cid:durableId="1915818573">
    <w:abstractNumId w:val="2"/>
  </w:num>
  <w:num w:numId="16" w16cid:durableId="1103526955">
    <w:abstractNumId w:val="14"/>
  </w:num>
  <w:num w:numId="17" w16cid:durableId="1363625240">
    <w:abstractNumId w:val="3"/>
  </w:num>
  <w:num w:numId="18" w16cid:durableId="107361058">
    <w:abstractNumId w:val="21"/>
  </w:num>
  <w:num w:numId="19" w16cid:durableId="1603999793">
    <w:abstractNumId w:val="18"/>
  </w:num>
  <w:num w:numId="20" w16cid:durableId="1471165005">
    <w:abstractNumId w:val="10"/>
  </w:num>
  <w:num w:numId="21" w16cid:durableId="627125742">
    <w:abstractNumId w:val="20"/>
  </w:num>
  <w:num w:numId="22" w16cid:durableId="201113248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64F"/>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6993"/>
    <w:rsid w:val="000A72E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199"/>
    <w:rsid w:val="000D4704"/>
    <w:rsid w:val="000D478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897"/>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31DF"/>
    <w:rsid w:val="00113333"/>
    <w:rsid w:val="001134AD"/>
    <w:rsid w:val="0011388F"/>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108"/>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2A65"/>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07B1"/>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0AF"/>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1BFB"/>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DFA"/>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D9D"/>
    <w:rsid w:val="002E1343"/>
    <w:rsid w:val="002E15CE"/>
    <w:rsid w:val="002E331D"/>
    <w:rsid w:val="002E3394"/>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06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BD"/>
    <w:rsid w:val="003B4B49"/>
    <w:rsid w:val="003B5262"/>
    <w:rsid w:val="003B57EB"/>
    <w:rsid w:val="003B5EF3"/>
    <w:rsid w:val="003B6510"/>
    <w:rsid w:val="003B6BA4"/>
    <w:rsid w:val="003B7903"/>
    <w:rsid w:val="003B7D8B"/>
    <w:rsid w:val="003C074F"/>
    <w:rsid w:val="003C0B1E"/>
    <w:rsid w:val="003C1B77"/>
    <w:rsid w:val="003C1C62"/>
    <w:rsid w:val="003C2380"/>
    <w:rsid w:val="003C2404"/>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6B39"/>
    <w:rsid w:val="003C7213"/>
    <w:rsid w:val="003C73FD"/>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376D"/>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411"/>
    <w:rsid w:val="004B6559"/>
    <w:rsid w:val="004B6A30"/>
    <w:rsid w:val="004B6A63"/>
    <w:rsid w:val="004B6E21"/>
    <w:rsid w:val="004B7488"/>
    <w:rsid w:val="004B786F"/>
    <w:rsid w:val="004B7E12"/>
    <w:rsid w:val="004C0500"/>
    <w:rsid w:val="004C141B"/>
    <w:rsid w:val="004C1498"/>
    <w:rsid w:val="004C25F8"/>
    <w:rsid w:val="004C2CEC"/>
    <w:rsid w:val="004C345D"/>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D8A"/>
    <w:rsid w:val="005B402D"/>
    <w:rsid w:val="005B558B"/>
    <w:rsid w:val="005B5629"/>
    <w:rsid w:val="005B5C19"/>
    <w:rsid w:val="005B640C"/>
    <w:rsid w:val="005B66ED"/>
    <w:rsid w:val="005B6C8F"/>
    <w:rsid w:val="005B6D4A"/>
    <w:rsid w:val="005B6EE6"/>
    <w:rsid w:val="005B7316"/>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65"/>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8B8"/>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656"/>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315"/>
    <w:rsid w:val="00892741"/>
    <w:rsid w:val="0089285E"/>
    <w:rsid w:val="008934E4"/>
    <w:rsid w:val="00893A0A"/>
    <w:rsid w:val="00893A4D"/>
    <w:rsid w:val="00893ADB"/>
    <w:rsid w:val="00893C3B"/>
    <w:rsid w:val="00893F88"/>
    <w:rsid w:val="008945F2"/>
    <w:rsid w:val="00894F21"/>
    <w:rsid w:val="008952D9"/>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2CBB"/>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340"/>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3030"/>
    <w:rsid w:val="00985051"/>
    <w:rsid w:val="009852A0"/>
    <w:rsid w:val="00985A3D"/>
    <w:rsid w:val="009860ED"/>
    <w:rsid w:val="00986626"/>
    <w:rsid w:val="009866E5"/>
    <w:rsid w:val="009871FD"/>
    <w:rsid w:val="009875DF"/>
    <w:rsid w:val="00987822"/>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3B7"/>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3D48"/>
    <w:rsid w:val="00AC45B4"/>
    <w:rsid w:val="00AC550D"/>
    <w:rsid w:val="00AC59F9"/>
    <w:rsid w:val="00AC68AF"/>
    <w:rsid w:val="00AC69E2"/>
    <w:rsid w:val="00AC7A9C"/>
    <w:rsid w:val="00AC7C69"/>
    <w:rsid w:val="00AD0438"/>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1D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4F83"/>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60"/>
    <w:rsid w:val="00BC30A1"/>
    <w:rsid w:val="00BC314A"/>
    <w:rsid w:val="00BC39DE"/>
    <w:rsid w:val="00BC414D"/>
    <w:rsid w:val="00BC4791"/>
    <w:rsid w:val="00BC4945"/>
    <w:rsid w:val="00BC4A4B"/>
    <w:rsid w:val="00BC5021"/>
    <w:rsid w:val="00BC60FC"/>
    <w:rsid w:val="00BC61FC"/>
    <w:rsid w:val="00BC69C1"/>
    <w:rsid w:val="00BD0735"/>
    <w:rsid w:val="00BD1070"/>
    <w:rsid w:val="00BD115E"/>
    <w:rsid w:val="00BD135B"/>
    <w:rsid w:val="00BD146E"/>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A1"/>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1B2"/>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0AD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1E9"/>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5A55"/>
    <w:rsid w:val="00D07253"/>
    <w:rsid w:val="00D07358"/>
    <w:rsid w:val="00D100E8"/>
    <w:rsid w:val="00D103CF"/>
    <w:rsid w:val="00D10BC8"/>
    <w:rsid w:val="00D10DDC"/>
    <w:rsid w:val="00D10F1C"/>
    <w:rsid w:val="00D1177B"/>
    <w:rsid w:val="00D12310"/>
    <w:rsid w:val="00D12522"/>
    <w:rsid w:val="00D12717"/>
    <w:rsid w:val="00D12A2C"/>
    <w:rsid w:val="00D12DDC"/>
    <w:rsid w:val="00D13C57"/>
    <w:rsid w:val="00D14E15"/>
    <w:rsid w:val="00D1580C"/>
    <w:rsid w:val="00D1597C"/>
    <w:rsid w:val="00D15A40"/>
    <w:rsid w:val="00D15E61"/>
    <w:rsid w:val="00D161BF"/>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1BB"/>
    <w:rsid w:val="00D55D55"/>
    <w:rsid w:val="00D565FD"/>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081E"/>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FF3"/>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40C2"/>
    <w:rsid w:val="00E44C96"/>
    <w:rsid w:val="00E44E3A"/>
    <w:rsid w:val="00E4573B"/>
    <w:rsid w:val="00E4577E"/>
    <w:rsid w:val="00E45E77"/>
    <w:rsid w:val="00E463D3"/>
    <w:rsid w:val="00E46B54"/>
    <w:rsid w:val="00E46DCC"/>
    <w:rsid w:val="00E46E1E"/>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3EB"/>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0DF"/>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297"/>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0"/>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3E88"/>
    <w:rsid w:val="00FB5923"/>
    <w:rsid w:val="00FB5E63"/>
    <w:rsid w:val="00FB5F47"/>
    <w:rsid w:val="00FB6678"/>
    <w:rsid w:val="00FB670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4B3D"/>
    <w:rsid w:val="00FC5773"/>
    <w:rsid w:val="00FC5C45"/>
    <w:rsid w:val="00FC5F45"/>
    <w:rsid w:val="00FC6017"/>
    <w:rsid w:val="00FC6D07"/>
    <w:rsid w:val="00FC6D4C"/>
    <w:rsid w:val="00FC7544"/>
    <w:rsid w:val="00FC79A0"/>
    <w:rsid w:val="00FC79B3"/>
    <w:rsid w:val="00FC7C07"/>
    <w:rsid w:val="00FC7CF9"/>
    <w:rsid w:val="00FD0512"/>
    <w:rsid w:val="00FD09BD"/>
    <w:rsid w:val="00FD0C70"/>
    <w:rsid w:val="00FD2FE5"/>
    <w:rsid w:val="00FD340A"/>
    <w:rsid w:val="00FD36D4"/>
    <w:rsid w:val="00FD3828"/>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3291</TotalTime>
  <Pages>8</Pages>
  <Words>2263</Words>
  <Characters>12451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146</cp:revision>
  <dcterms:created xsi:type="dcterms:W3CDTF">2022-07-30T10:43:00Z</dcterms:created>
  <dcterms:modified xsi:type="dcterms:W3CDTF">2025-02-10T18:57:00Z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