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BC3D82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236B0C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0A81461" w:rsidR="00BC4945" w:rsidRPr="00BC4945" w:rsidRDefault="00236B0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1" w:name="_Hlk110454262"/>
      <w:bookmarkStart w:id="2" w:name="_Hlk76725034"/>
      <w:bookmarkStart w:id="3" w:name="_Hlk77851818"/>
      <w:bookmarkStart w:id="4" w:name="_Hlk86421363"/>
      <w:r w:rsidRPr="00236B0C">
        <w:rPr>
          <w:b/>
          <w:bCs/>
          <w:color w:val="000000"/>
          <w:sz w:val="28"/>
          <w:szCs w:val="28"/>
        </w:rPr>
        <w:t>LA EJECUCIÓN DINERARIA (III): LA SUBASTA DE BIENES MUEBLES.</w:t>
      </w:r>
      <w:bookmarkEnd w:id="1"/>
      <w:r w:rsidRPr="00236B0C">
        <w:rPr>
          <w:b/>
          <w:bCs/>
          <w:color w:val="000000"/>
          <w:sz w:val="28"/>
          <w:szCs w:val="28"/>
        </w:rPr>
        <w:t xml:space="preserve"> LA SUBASTA DE BIENES INMUEBLES. LA ADMINISTRACIÓN PARA PAGO</w:t>
      </w:r>
      <w:r w:rsidRPr="000043F8">
        <w:rPr>
          <w:b/>
          <w:bCs/>
          <w:color w:val="000000"/>
          <w:sz w:val="28"/>
          <w:szCs w:val="28"/>
        </w:rPr>
        <w:t>.</w:t>
      </w:r>
    </w:p>
    <w:bookmarkEnd w:id="2"/>
    <w:bookmarkEnd w:id="3"/>
    <w:bookmarkEnd w:id="4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5F80F29C" w:rsidR="00DD5865" w:rsidRDefault="00236B0C" w:rsidP="00693C5D">
      <w:pPr>
        <w:spacing w:before="120" w:after="120" w:line="360" w:lineRule="auto"/>
        <w:jc w:val="both"/>
        <w:rPr>
          <w:spacing w:val="-3"/>
        </w:rPr>
      </w:pPr>
      <w:r w:rsidRPr="00236B0C">
        <w:rPr>
          <w:b/>
          <w:bCs/>
          <w:spacing w:val="-3"/>
        </w:rPr>
        <w:t>LA EJECUCIÓN DINERARIA (III): LA SUBASTA DE BIENES MUEBLES.</w:t>
      </w:r>
    </w:p>
    <w:p w14:paraId="067756C0" w14:textId="7DD77A7C" w:rsidR="00A00E45" w:rsidRDefault="00197846" w:rsidP="002169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ejecución dineraria está regulada por el Título IV del Libro III, </w:t>
      </w:r>
      <w:r w:rsidR="00B23E57">
        <w:rPr>
          <w:spacing w:val="-3"/>
        </w:rPr>
        <w:t xml:space="preserve">estudiándose en </w:t>
      </w:r>
      <w:r w:rsidR="00236B0C">
        <w:rPr>
          <w:spacing w:val="-3"/>
        </w:rPr>
        <w:t>el</w:t>
      </w:r>
      <w:r w:rsidR="00B23E57">
        <w:rPr>
          <w:spacing w:val="-3"/>
        </w:rPr>
        <w:t xml:space="preserve"> tema anterior del programa </w:t>
      </w:r>
      <w:r w:rsidR="0082455D">
        <w:rPr>
          <w:spacing w:val="-3"/>
        </w:rPr>
        <w:t xml:space="preserve">las disposiciones generales del procedimiento de apremio, la </w:t>
      </w:r>
      <w:proofErr w:type="gramStart"/>
      <w:r w:rsidR="004B6D55" w:rsidRPr="004B6D55">
        <w:rPr>
          <w:spacing w:val="-3"/>
        </w:rPr>
        <w:t>adjudicación forzosa</w:t>
      </w:r>
      <w:r w:rsidR="0082455D">
        <w:rPr>
          <w:spacing w:val="-3"/>
        </w:rPr>
        <w:t xml:space="preserve"> y</w:t>
      </w:r>
      <w:r w:rsidR="004B6D55" w:rsidRPr="004B6D55">
        <w:rPr>
          <w:spacing w:val="-3"/>
        </w:rPr>
        <w:t xml:space="preserve"> la enajenación forzosa</w:t>
      </w:r>
      <w:proofErr w:type="gramEnd"/>
      <w:r w:rsidR="00747F8E">
        <w:rPr>
          <w:spacing w:val="-3"/>
        </w:rPr>
        <w:t xml:space="preserve"> por convenio</w:t>
      </w:r>
      <w:del w:id="5" w:author="José Marí Olano" w:date="2025-02-18T18:35:00Z" w16du:dateUtc="2025-02-18T17:35:00Z">
        <w:r w:rsidR="00747F8E">
          <w:rPr>
            <w:spacing w:val="-3"/>
          </w:rPr>
          <w:delText xml:space="preserve"> o a través de persona o entidad especializada</w:delText>
        </w:r>
      </w:del>
      <w:r w:rsidR="004B6D55" w:rsidRPr="004B6D55">
        <w:rPr>
          <w:spacing w:val="-3"/>
        </w:rPr>
        <w:t>.</w:t>
      </w:r>
    </w:p>
    <w:p w14:paraId="6B12E83A" w14:textId="00942120" w:rsidR="004B6D55" w:rsidRPr="004B6D55" w:rsidRDefault="00747F8E" w:rsidP="00820DF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presente estudiar</w:t>
      </w:r>
      <w:r w:rsidR="00132C76">
        <w:rPr>
          <w:spacing w:val="-3"/>
        </w:rPr>
        <w:t>é</w:t>
      </w:r>
      <w:r>
        <w:rPr>
          <w:spacing w:val="-3"/>
        </w:rPr>
        <w:t xml:space="preserve"> las otras modalidades de enaj</w:t>
      </w:r>
      <w:r w:rsidR="004860C5">
        <w:rPr>
          <w:spacing w:val="-3"/>
        </w:rPr>
        <w:t xml:space="preserve">enación forzosa, comenzando por la subasta de bienes muebles, </w:t>
      </w:r>
      <w:r w:rsidR="00F05F8B">
        <w:rPr>
          <w:spacing w:val="-3"/>
        </w:rPr>
        <w:t>regulada por los artículos 643 a 654</w:t>
      </w:r>
      <w:r w:rsidR="004860C5">
        <w:rPr>
          <w:spacing w:val="-3"/>
        </w:rPr>
        <w:t xml:space="preserve"> </w:t>
      </w:r>
      <w:r w:rsidR="00F05F8B">
        <w:rPr>
          <w:spacing w:val="-3"/>
        </w:rPr>
        <w:t xml:space="preserve">de la Ley de Enjuiciamiento Civil de 7 de enero de 2000, cuyas reglas esenciales </w:t>
      </w:r>
      <w:r w:rsidR="0043152E">
        <w:rPr>
          <w:spacing w:val="-3"/>
        </w:rPr>
        <w:t>son las siguientes:</w:t>
      </w:r>
    </w:p>
    <w:p w14:paraId="3BE59A28" w14:textId="37A76260" w:rsidR="00943659" w:rsidRPr="00540CF7" w:rsidRDefault="00943659" w:rsidP="00540CF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40CF7">
        <w:rPr>
          <w:spacing w:val="-3"/>
        </w:rPr>
        <w:t xml:space="preserve">La subasta tendrá por objeto la venta de uno o varios bienes o lotes de bienes, </w:t>
      </w:r>
      <w:r w:rsidR="00540CF7" w:rsidRPr="00540CF7">
        <w:rPr>
          <w:spacing w:val="-3"/>
        </w:rPr>
        <w:t>pero no</w:t>
      </w:r>
      <w:r w:rsidRPr="00540CF7">
        <w:rPr>
          <w:spacing w:val="-3"/>
        </w:rPr>
        <w:t xml:space="preserve"> se convocará cuando, según su valoración definitiva, sea previsible que su realización no </w:t>
      </w:r>
      <w:r w:rsidR="00435800" w:rsidRPr="00540CF7">
        <w:rPr>
          <w:spacing w:val="-3"/>
        </w:rPr>
        <w:t xml:space="preserve">compensará </w:t>
      </w:r>
      <w:r w:rsidRPr="00540CF7">
        <w:rPr>
          <w:spacing w:val="-3"/>
        </w:rPr>
        <w:t>los gastos originados por la misma subasta.</w:t>
      </w:r>
    </w:p>
    <w:p w14:paraId="2585BE3A" w14:textId="0E057E8D" w:rsidR="00226A69" w:rsidRPr="00226A69" w:rsidRDefault="00943659" w:rsidP="00DB68E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  <w:pPrChange w:id="6" w:author="José Marí Olano" w:date="2025-02-18T18:35:00Z" w16du:dateUtc="2025-02-18T17:35:00Z">
          <w:pPr>
            <w:pStyle w:val="Prrafodelista"/>
            <w:numPr>
              <w:numId w:val="30"/>
            </w:numPr>
            <w:spacing w:before="120" w:after="120" w:line="360" w:lineRule="auto"/>
            <w:ind w:left="993" w:hanging="284"/>
            <w:jc w:val="both"/>
          </w:pPr>
        </w:pPrChange>
      </w:pPr>
      <w:r w:rsidRPr="00943659">
        <w:rPr>
          <w:spacing w:val="-3"/>
        </w:rPr>
        <w:t xml:space="preserve">Una vez </w:t>
      </w:r>
      <w:del w:id="7" w:author="José Marí Olano" w:date="2025-02-18T18:35:00Z" w16du:dateUtc="2025-02-18T17:35:00Z">
        <w:r w:rsidR="00540CF7">
          <w:rPr>
            <w:spacing w:val="-3"/>
          </w:rPr>
          <w:delText>valorados</w:delText>
        </w:r>
      </w:del>
      <w:ins w:id="8" w:author="José Marí Olano" w:date="2025-02-18T18:35:00Z" w16du:dateUtc="2025-02-18T17:35:00Z">
        <w:r w:rsidR="005E5709">
          <w:rPr>
            <w:spacing w:val="-3"/>
          </w:rPr>
          <w:t>fijado el justiprecio de</w:t>
        </w:r>
      </w:ins>
      <w:r w:rsidR="00540CF7">
        <w:rPr>
          <w:spacing w:val="-3"/>
        </w:rPr>
        <w:t xml:space="preserve"> </w:t>
      </w:r>
      <w:r w:rsidRPr="00943659">
        <w:rPr>
          <w:spacing w:val="-3"/>
        </w:rPr>
        <w:t>los bienes</w:t>
      </w:r>
      <w:ins w:id="9" w:author="José Marí Olano" w:date="2025-02-18T18:35:00Z" w16du:dateUtc="2025-02-18T17:35:00Z">
        <w:r w:rsidRPr="00943659">
          <w:rPr>
            <w:spacing w:val="-3"/>
          </w:rPr>
          <w:t xml:space="preserve"> </w:t>
        </w:r>
        <w:r w:rsidR="005E5709">
          <w:rPr>
            <w:spacing w:val="-3"/>
          </w:rPr>
          <w:t>muebles</w:t>
        </w:r>
      </w:ins>
      <w:r w:rsidR="005E5709">
        <w:rPr>
          <w:spacing w:val="-3"/>
        </w:rPr>
        <w:t xml:space="preserve"> </w:t>
      </w:r>
      <w:r w:rsidRPr="00943659">
        <w:rPr>
          <w:spacing w:val="-3"/>
        </w:rPr>
        <w:t xml:space="preserve">embargados, </w:t>
      </w:r>
      <w:r w:rsidR="006D367A">
        <w:rPr>
          <w:spacing w:val="-3"/>
        </w:rPr>
        <w:t xml:space="preserve">la subasta se convocará </w:t>
      </w:r>
      <w:r w:rsidRPr="00943659">
        <w:rPr>
          <w:spacing w:val="-3"/>
        </w:rPr>
        <w:t>mediante decreto</w:t>
      </w:r>
      <w:r w:rsidR="006D367A">
        <w:rPr>
          <w:spacing w:val="-3"/>
        </w:rPr>
        <w:t xml:space="preserve"> y</w:t>
      </w:r>
      <w:r w:rsidRPr="00943659">
        <w:rPr>
          <w:spacing w:val="-3"/>
        </w:rPr>
        <w:t xml:space="preserve"> se llevará a cabo, en todo caso, de forma electrónica en el Portal de Subastas</w:t>
      </w:r>
      <w:r w:rsidR="00B52BE3" w:rsidRPr="00B52BE3">
        <w:rPr>
          <w:spacing w:val="-3"/>
        </w:rPr>
        <w:t xml:space="preserve"> </w:t>
      </w:r>
      <w:r w:rsidR="00B52BE3">
        <w:rPr>
          <w:spacing w:val="-3"/>
        </w:rPr>
        <w:t xml:space="preserve">de la Agencia Estatal </w:t>
      </w:r>
      <w:r w:rsidR="00B52BE3" w:rsidRPr="00943659">
        <w:rPr>
          <w:spacing w:val="-3"/>
        </w:rPr>
        <w:t>B</w:t>
      </w:r>
      <w:r w:rsidR="00B52BE3">
        <w:rPr>
          <w:spacing w:val="-3"/>
        </w:rPr>
        <w:t xml:space="preserve">oletín </w:t>
      </w:r>
      <w:r w:rsidR="00B52BE3" w:rsidRPr="00943659">
        <w:rPr>
          <w:spacing w:val="-3"/>
        </w:rPr>
        <w:t>O</w:t>
      </w:r>
      <w:r w:rsidR="00B52BE3">
        <w:rPr>
          <w:spacing w:val="-3"/>
        </w:rPr>
        <w:t xml:space="preserve">ficial del </w:t>
      </w:r>
      <w:r w:rsidR="00B52BE3" w:rsidRPr="00943659">
        <w:rPr>
          <w:spacing w:val="-3"/>
        </w:rPr>
        <w:t>E</w:t>
      </w:r>
      <w:r w:rsidR="00B52BE3">
        <w:rPr>
          <w:spacing w:val="-3"/>
        </w:rPr>
        <w:t>stado</w:t>
      </w:r>
      <w:r w:rsidRPr="00943659">
        <w:rPr>
          <w:spacing w:val="-3"/>
        </w:rPr>
        <w:t xml:space="preserve">, </w:t>
      </w:r>
      <w:r w:rsidR="006D50EE">
        <w:rPr>
          <w:spacing w:val="-3"/>
        </w:rPr>
        <w:t xml:space="preserve">que publicará el </w:t>
      </w:r>
      <w:r w:rsidR="00996C05">
        <w:rPr>
          <w:spacing w:val="-3"/>
        </w:rPr>
        <w:t xml:space="preserve">anuncio de </w:t>
      </w:r>
      <w:r w:rsidRPr="00943659">
        <w:rPr>
          <w:spacing w:val="-3"/>
        </w:rPr>
        <w:t>convocatoria de la subasta</w:t>
      </w:r>
      <w:del w:id="10" w:author="José Marí Olano" w:date="2025-02-18T18:35:00Z" w16du:dateUtc="2025-02-18T17:35:00Z">
        <w:r w:rsidRPr="00943659">
          <w:rPr>
            <w:spacing w:val="-3"/>
          </w:rPr>
          <w:delText xml:space="preserve"> </w:delText>
        </w:r>
        <w:r w:rsidR="00971D7C">
          <w:rPr>
            <w:spacing w:val="-3"/>
          </w:rPr>
          <w:delText>con el contenido previsto</w:delText>
        </w:r>
      </w:del>
      <w:ins w:id="11" w:author="José Marí Olano" w:date="2025-02-18T18:35:00Z" w16du:dateUtc="2025-02-18T17:35:00Z">
        <w:r w:rsidR="00226A69">
          <w:rPr>
            <w:spacing w:val="-3"/>
          </w:rPr>
          <w:t xml:space="preserve">, que </w:t>
        </w:r>
        <w:r w:rsidR="00226A69" w:rsidRPr="00226A69">
          <w:rPr>
            <w:spacing w:val="-3"/>
          </w:rPr>
          <w:t xml:space="preserve">contendrá exclusivamente su fecha, la </w:t>
        </w:r>
        <w:r w:rsidR="00DB68E8">
          <w:rPr>
            <w:spacing w:val="-3"/>
          </w:rPr>
          <w:t>of</w:t>
        </w:r>
        <w:r w:rsidR="00226A69" w:rsidRPr="00226A69">
          <w:rPr>
            <w:spacing w:val="-3"/>
          </w:rPr>
          <w:t>icina judicial ante la que se sigue el procedimiento de ejecución, su número de identificación y clase, así como la dirección electrónica que corresponda a la subasta en el Portal de Subastas</w:t>
        </w:r>
      </w:ins>
      <w:r w:rsidR="00226A69" w:rsidRPr="00226A69">
        <w:rPr>
          <w:spacing w:val="-3"/>
        </w:rPr>
        <w:t>.</w:t>
      </w:r>
    </w:p>
    <w:p w14:paraId="42C75927" w14:textId="464B5F7F" w:rsidR="00943659" w:rsidRPr="00943659" w:rsidRDefault="00226A69" w:rsidP="00DB68E8">
      <w:pPr>
        <w:pStyle w:val="Prrafodelista"/>
        <w:spacing w:before="120" w:after="120" w:line="360" w:lineRule="auto"/>
        <w:ind w:left="993" w:firstLine="283"/>
        <w:jc w:val="both"/>
        <w:rPr>
          <w:ins w:id="12" w:author="José Marí Olano" w:date="2025-02-18T18:35:00Z" w16du:dateUtc="2025-02-18T17:35:00Z"/>
          <w:spacing w:val="-3"/>
        </w:rPr>
      </w:pPr>
      <w:ins w:id="13" w:author="José Marí Olano" w:date="2025-02-18T18:35:00Z" w16du:dateUtc="2025-02-18T17:35:00Z">
        <w:r w:rsidRPr="00226A69">
          <w:rPr>
            <w:spacing w:val="-3"/>
          </w:rPr>
          <w:t xml:space="preserve">En el Portal de Subastas se incorporará el edicto que incluirá las condiciones generales y particulares de la subasta y de los bienes a subastar, así como cuantos </w:t>
        </w:r>
        <w:r w:rsidRPr="00226A69">
          <w:rPr>
            <w:spacing w:val="-3"/>
          </w:rPr>
          <w:lastRenderedPageBreak/>
          <w:t xml:space="preserve">datos y circunstancias sean relevantes, y necesariamente, el avalúo </w:t>
        </w:r>
        <w:r w:rsidR="00D27376">
          <w:rPr>
            <w:spacing w:val="-3"/>
          </w:rPr>
          <w:t xml:space="preserve">de los </w:t>
        </w:r>
        <w:r w:rsidRPr="00226A69">
          <w:rPr>
            <w:spacing w:val="-3"/>
          </w:rPr>
          <w:t>bienes objeto de la subasta que sirve de tipo</w:t>
        </w:r>
        <w:r w:rsidR="00943659" w:rsidRPr="00943659">
          <w:rPr>
            <w:spacing w:val="-3"/>
          </w:rPr>
          <w:t>.</w:t>
        </w:r>
      </w:ins>
    </w:p>
    <w:p w14:paraId="57A1F15B" w14:textId="30D6696E" w:rsidR="00943659" w:rsidRDefault="00943659" w:rsidP="00242BE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Además, a instancia del ejecutante o del ejecutado </w:t>
      </w:r>
      <w:r w:rsidR="00242BE1">
        <w:rPr>
          <w:spacing w:val="-3"/>
        </w:rPr>
        <w:t xml:space="preserve">y a su costa, </w:t>
      </w:r>
      <w:r w:rsidRPr="00943659">
        <w:rPr>
          <w:spacing w:val="-3"/>
        </w:rPr>
        <w:t>y si el letrado de la Adminis</w:t>
      </w:r>
      <w:r w:rsidR="007B3112">
        <w:rPr>
          <w:spacing w:val="-3"/>
        </w:rPr>
        <w:t>t</w:t>
      </w:r>
      <w:r w:rsidRPr="00943659">
        <w:rPr>
          <w:spacing w:val="-3"/>
        </w:rPr>
        <w:t>ración de Justicia lo juzga conveniente, se dará a la subasta la publicidad que resulte razonable, utilizando los medios públicos y privados que sean más adecuados a la naturaleza y valor de los bienes que se pretende realizar.</w:t>
      </w:r>
    </w:p>
    <w:p w14:paraId="77A0AA31" w14:textId="7A31EF68" w:rsidR="00C22E2A" w:rsidRPr="00943659" w:rsidRDefault="00C22E2A" w:rsidP="00242BE1">
      <w:pPr>
        <w:pStyle w:val="Prrafodelista"/>
        <w:spacing w:before="120" w:after="120" w:line="360" w:lineRule="auto"/>
        <w:ind w:left="993" w:firstLine="283"/>
        <w:jc w:val="both"/>
        <w:rPr>
          <w:ins w:id="14" w:author="José Marí Olano" w:date="2025-02-18T18:35:00Z" w16du:dateUtc="2025-02-18T17:35:00Z"/>
          <w:spacing w:val="-3"/>
        </w:rPr>
      </w:pPr>
      <w:ins w:id="15" w:author="José Marí Olano" w:date="2025-02-18T18:35:00Z" w16du:dateUtc="2025-02-18T17:35:00Z">
        <w:r>
          <w:rPr>
            <w:spacing w:val="-3"/>
          </w:rPr>
          <w:t xml:space="preserve">El </w:t>
        </w:r>
        <w:r w:rsidRPr="00C22E2A">
          <w:rPr>
            <w:spacing w:val="-3"/>
          </w:rPr>
          <w:t>ejecutado</w:t>
        </w:r>
        <w:r>
          <w:rPr>
            <w:spacing w:val="-3"/>
          </w:rPr>
          <w:t xml:space="preserve"> podrá</w:t>
        </w:r>
        <w:r w:rsidRPr="00C22E2A">
          <w:rPr>
            <w:spacing w:val="-3"/>
          </w:rPr>
          <w:t xml:space="preserve"> facilitar el mejor desarrollo de la subasta consintiendo la inspección del bien por los interesados y acompañando fotografías y cuanta información disponga respecto del estado actual del bien</w:t>
        </w:r>
        <w:r>
          <w:rPr>
            <w:spacing w:val="-3"/>
          </w:rPr>
          <w:t>.</w:t>
        </w:r>
      </w:ins>
    </w:p>
    <w:p w14:paraId="0E802BC6" w14:textId="20008F37" w:rsidR="00943659" w:rsidRPr="00943659" w:rsidRDefault="00943659" w:rsidP="00B75B7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Para tomar parte en la subasta los licitadores deberán cumplir los siguientes requisitos:</w:t>
      </w:r>
    </w:p>
    <w:p w14:paraId="661BFC75" w14:textId="4A8E56A3" w:rsidR="00943659" w:rsidRPr="00B75B7E" w:rsidRDefault="00943659" w:rsidP="003453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5B7E">
        <w:rPr>
          <w:spacing w:val="-3"/>
        </w:rPr>
        <w:t>Identificarse de forma suficiente.</w:t>
      </w:r>
    </w:p>
    <w:p w14:paraId="5AB0F0D0" w14:textId="4BE71ECA" w:rsidR="00943659" w:rsidRPr="00B75B7E" w:rsidRDefault="00943659" w:rsidP="003453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proofErr w:type="gramStart"/>
      <w:r w:rsidRPr="00B75B7E">
        <w:rPr>
          <w:spacing w:val="-3"/>
        </w:rPr>
        <w:t>Declarar</w:t>
      </w:r>
      <w:proofErr w:type="gramEnd"/>
      <w:r w:rsidRPr="00B75B7E">
        <w:rPr>
          <w:spacing w:val="-3"/>
        </w:rPr>
        <w:t xml:space="preserve"> que conocen las condiciones generales y particulares de la subasta.</w:t>
      </w:r>
    </w:p>
    <w:p w14:paraId="5113535F" w14:textId="03D49CBA" w:rsidR="00943659" w:rsidRPr="00B75B7E" w:rsidRDefault="00CF15EC" w:rsidP="003453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bookmarkStart w:id="16" w:name="_Hlk190795519"/>
      <w:r w:rsidRPr="00B75B7E">
        <w:rPr>
          <w:spacing w:val="-3"/>
        </w:rPr>
        <w:t>Consignar</w:t>
      </w:r>
      <w:r w:rsidR="00D468BC" w:rsidRPr="00D468BC">
        <w:rPr>
          <w:rPrChange w:id="17" w:author="José Marí Olano" w:date="2025-02-18T18:35:00Z" w16du:dateUtc="2025-02-18T17:35:00Z">
            <w:rPr>
              <w:spacing w:val="-3"/>
            </w:rPr>
          </w:rPrChange>
        </w:rPr>
        <w:t xml:space="preserve"> </w:t>
      </w:r>
      <w:ins w:id="18" w:author="José Marí Olano" w:date="2025-02-18T18:35:00Z" w16du:dateUtc="2025-02-18T17:35:00Z">
        <w:r w:rsidR="00D468BC" w:rsidRPr="00D468BC">
          <w:rPr>
            <w:spacing w:val="-3"/>
          </w:rPr>
          <w:t>por medios electrónicos a través del Portal de Subastas</w:t>
        </w:r>
        <w:r w:rsidRPr="00B75B7E">
          <w:rPr>
            <w:spacing w:val="-3"/>
          </w:rPr>
          <w:t xml:space="preserve"> </w:t>
        </w:r>
      </w:ins>
      <w:r w:rsidR="00B52FF7" w:rsidRPr="00B52FF7">
        <w:rPr>
          <w:spacing w:val="-3"/>
        </w:rPr>
        <w:t xml:space="preserve">el </w:t>
      </w:r>
      <w:del w:id="19" w:author="José Marí Olano" w:date="2025-02-18T18:35:00Z" w16du:dateUtc="2025-02-18T17:35:00Z">
        <w:r w:rsidRPr="00B75B7E">
          <w:rPr>
            <w:spacing w:val="-3"/>
          </w:rPr>
          <w:delText>cinco</w:delText>
        </w:r>
      </w:del>
      <w:ins w:id="20" w:author="José Marí Olano" w:date="2025-02-18T18:35:00Z" w16du:dateUtc="2025-02-18T17:35:00Z">
        <w:r w:rsidR="00B52FF7">
          <w:rPr>
            <w:spacing w:val="-3"/>
          </w:rPr>
          <w:t>diez</w:t>
        </w:r>
      </w:ins>
      <w:r w:rsidR="00B52FF7" w:rsidRPr="00B52FF7">
        <w:rPr>
          <w:spacing w:val="-3"/>
        </w:rPr>
        <w:t xml:space="preserve"> por </w:t>
      </w:r>
      <w:r w:rsidR="00B52FF7">
        <w:rPr>
          <w:spacing w:val="-3"/>
        </w:rPr>
        <w:t>ciento</w:t>
      </w:r>
      <w:r w:rsidR="00B52FF7" w:rsidRPr="00B52FF7">
        <w:rPr>
          <w:spacing w:val="-3"/>
        </w:rPr>
        <w:t xml:space="preserve"> del valor de los bienes</w:t>
      </w:r>
      <w:ins w:id="21" w:author="José Marí Olano" w:date="2025-02-18T18:35:00Z" w16du:dateUtc="2025-02-18T17:35:00Z">
        <w:r w:rsidR="00201F18">
          <w:rPr>
            <w:spacing w:val="-3"/>
          </w:rPr>
          <w:t>, con un mínimo de mil</w:t>
        </w:r>
        <w:r w:rsidR="00B52FF7" w:rsidRPr="00B52FF7">
          <w:rPr>
            <w:spacing w:val="-3"/>
          </w:rPr>
          <w:t xml:space="preserve"> euros</w:t>
        </w:r>
      </w:ins>
      <w:bookmarkEnd w:id="16"/>
      <w:r w:rsidR="00943659" w:rsidRPr="00B75B7E">
        <w:rPr>
          <w:spacing w:val="-3"/>
        </w:rPr>
        <w:t>.</w:t>
      </w:r>
    </w:p>
    <w:p w14:paraId="5534FA02" w14:textId="40C58E92" w:rsidR="00943659" w:rsidRPr="00943659" w:rsidRDefault="00C172FF" w:rsidP="00B75B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172FF">
        <w:rPr>
          <w:spacing w:val="-3"/>
        </w:rPr>
        <w:t xml:space="preserve">El ejecutante </w:t>
      </w:r>
      <w:del w:id="22" w:author="José Marí Olano" w:date="2025-02-18T18:35:00Z" w16du:dateUtc="2025-02-18T17:35:00Z">
        <w:r w:rsidR="00943659" w:rsidRPr="00943659">
          <w:rPr>
            <w:spacing w:val="-3"/>
          </w:rPr>
          <w:delText xml:space="preserve">sólo </w:delText>
        </w:r>
      </w:del>
      <w:r w:rsidRPr="00C172FF">
        <w:rPr>
          <w:spacing w:val="-3"/>
        </w:rPr>
        <w:t>podrá tomar parte en la subasta</w:t>
      </w:r>
      <w:del w:id="23" w:author="José Marí Olano" w:date="2025-02-18T18:35:00Z" w16du:dateUtc="2025-02-18T17:35:00Z">
        <w:r w:rsidR="00943659" w:rsidRPr="00943659">
          <w:rPr>
            <w:spacing w:val="-3"/>
          </w:rPr>
          <w:delText xml:space="preserve"> cuando</w:delText>
        </w:r>
      </w:del>
      <w:ins w:id="24" w:author="José Marí Olano" w:date="2025-02-18T18:35:00Z" w16du:dateUtc="2025-02-18T17:35:00Z">
        <w:r w:rsidRPr="00C172FF">
          <w:rPr>
            <w:spacing w:val="-3"/>
          </w:rPr>
          <w:t>, aunque no</w:t>
        </w:r>
      </w:ins>
      <w:r w:rsidRPr="00C172FF">
        <w:rPr>
          <w:spacing w:val="-3"/>
        </w:rPr>
        <w:t xml:space="preserve"> existan </w:t>
      </w:r>
      <w:ins w:id="25" w:author="José Marí Olano" w:date="2025-02-18T18:35:00Z" w16du:dateUtc="2025-02-18T17:35:00Z">
        <w:r w:rsidRPr="00C172FF">
          <w:rPr>
            <w:spacing w:val="-3"/>
          </w:rPr>
          <w:t xml:space="preserve">otros </w:t>
        </w:r>
      </w:ins>
      <w:r w:rsidRPr="00C172FF">
        <w:rPr>
          <w:spacing w:val="-3"/>
        </w:rPr>
        <w:t>licitadores</w:t>
      </w:r>
      <w:del w:id="26" w:author="José Marí Olano" w:date="2025-02-18T18:35:00Z" w16du:dateUtc="2025-02-18T17:35:00Z">
        <w:r w:rsidR="00943659" w:rsidRPr="00943659">
          <w:rPr>
            <w:spacing w:val="-3"/>
          </w:rPr>
          <w:delText>, pudiendo mejorar las posturas que se hicieren</w:delText>
        </w:r>
      </w:del>
      <w:ins w:id="27" w:author="José Marí Olano" w:date="2025-02-18T18:35:00Z" w16du:dateUtc="2025-02-18T17:35:00Z">
        <w:r w:rsidRPr="00C172FF">
          <w:rPr>
            <w:spacing w:val="-3"/>
          </w:rPr>
          <w:t xml:space="preserve"> y</w:t>
        </w:r>
      </w:ins>
      <w:r w:rsidRPr="00C172FF">
        <w:rPr>
          <w:spacing w:val="-3"/>
        </w:rPr>
        <w:t xml:space="preserve"> sin necesidad de consignar cantidad alguna.</w:t>
      </w:r>
      <w:ins w:id="28" w:author="José Marí Olano" w:date="2025-02-18T18:35:00Z" w16du:dateUtc="2025-02-18T17:35:00Z">
        <w:r w:rsidRPr="00C172FF">
          <w:rPr>
            <w:spacing w:val="-3"/>
          </w:rPr>
          <w:t xml:space="preserve"> Necesariamente habrá de hacerlo cuando pretenda adjudicarse los bienes</w:t>
        </w:r>
        <w:r w:rsidR="00943659" w:rsidRPr="00943659">
          <w:rPr>
            <w:spacing w:val="-3"/>
          </w:rPr>
          <w:t>.</w:t>
        </w:r>
      </w:ins>
    </w:p>
    <w:p w14:paraId="3601E1CA" w14:textId="77777777" w:rsidR="00B75B7E" w:rsidRDefault="00943659" w:rsidP="00B75B7E">
      <w:pPr>
        <w:pStyle w:val="Prrafodelista"/>
        <w:spacing w:before="120" w:after="120" w:line="360" w:lineRule="auto"/>
        <w:ind w:left="993" w:firstLine="283"/>
        <w:jc w:val="both"/>
        <w:rPr>
          <w:del w:id="29" w:author="José Marí Olano" w:date="2025-02-18T18:35:00Z" w16du:dateUtc="2025-02-18T17:35:00Z"/>
          <w:spacing w:val="-3"/>
        </w:rPr>
      </w:pPr>
      <w:del w:id="30" w:author="José Marí Olano" w:date="2025-02-18T18:35:00Z" w16du:dateUtc="2025-02-18T17:35:00Z">
        <w:r w:rsidRPr="00943659">
          <w:rPr>
            <w:spacing w:val="-3"/>
          </w:rPr>
          <w:delText>Solo el</w:delText>
        </w:r>
      </w:del>
      <w:ins w:id="31" w:author="José Marí Olano" w:date="2025-02-18T18:35:00Z" w16du:dateUtc="2025-02-18T17:35:00Z">
        <w:r w:rsidR="00F82E71" w:rsidRPr="00F82E71">
          <w:rPr>
            <w:spacing w:val="-3"/>
          </w:rPr>
          <w:t>El</w:t>
        </w:r>
      </w:ins>
      <w:r w:rsidR="00F82E71" w:rsidRPr="00F82E71">
        <w:rPr>
          <w:spacing w:val="-3"/>
        </w:rPr>
        <w:t xml:space="preserve"> ejecutante </w:t>
      </w:r>
      <w:del w:id="32" w:author="José Marí Olano" w:date="2025-02-18T18:35:00Z" w16du:dateUtc="2025-02-18T17:35:00Z">
        <w:r w:rsidRPr="00943659">
          <w:rPr>
            <w:spacing w:val="-3"/>
          </w:rPr>
          <w:delText>o</w:delText>
        </w:r>
      </w:del>
      <w:ins w:id="33" w:author="José Marí Olano" w:date="2025-02-18T18:35:00Z" w16du:dateUtc="2025-02-18T17:35:00Z">
        <w:r w:rsidR="00F82E71" w:rsidRPr="00F82E71">
          <w:rPr>
            <w:spacing w:val="-3"/>
          </w:rPr>
          <w:t>y</w:t>
        </w:r>
      </w:ins>
      <w:r w:rsidR="00F82E71" w:rsidRPr="00F82E71">
        <w:rPr>
          <w:spacing w:val="-3"/>
        </w:rPr>
        <w:t xml:space="preserve"> los acreedores posteriores </w:t>
      </w:r>
      <w:del w:id="34" w:author="José Marí Olano" w:date="2025-02-18T18:35:00Z" w16du:dateUtc="2025-02-18T17:35:00Z">
        <w:r w:rsidRPr="00943659">
          <w:rPr>
            <w:spacing w:val="-3"/>
          </w:rPr>
          <w:delText xml:space="preserve">podrán hacer postura reservándose </w:delText>
        </w:r>
      </w:del>
      <w:ins w:id="35" w:author="José Marí Olano" w:date="2025-02-18T18:35:00Z" w16du:dateUtc="2025-02-18T17:35:00Z">
        <w:r w:rsidR="00F82E71" w:rsidRPr="00F82E71">
          <w:rPr>
            <w:spacing w:val="-3"/>
          </w:rPr>
          <w:t xml:space="preserve">participan en </w:t>
        </w:r>
      </w:ins>
      <w:r w:rsidR="00F82E71" w:rsidRPr="00F82E71">
        <w:rPr>
          <w:spacing w:val="-3"/>
        </w:rPr>
        <w:t xml:space="preserve">la </w:t>
      </w:r>
      <w:del w:id="36" w:author="José Marí Olano" w:date="2025-02-18T18:35:00Z" w16du:dateUtc="2025-02-18T17:35:00Z">
        <w:r w:rsidRPr="00943659">
          <w:rPr>
            <w:spacing w:val="-3"/>
          </w:rPr>
          <w:delText xml:space="preserve">facultad de </w:delText>
        </w:r>
      </w:del>
      <w:ins w:id="37" w:author="José Marí Olano" w:date="2025-02-18T18:35:00Z" w16du:dateUtc="2025-02-18T17:35:00Z">
        <w:r w:rsidR="00F82E71" w:rsidRPr="00F82E71">
          <w:rPr>
            <w:spacing w:val="-3"/>
          </w:rPr>
          <w:t xml:space="preserve">subasta con derecho a </w:t>
        </w:r>
      </w:ins>
      <w:r w:rsidR="00F82E71" w:rsidRPr="00F82E71">
        <w:rPr>
          <w:spacing w:val="-3"/>
        </w:rPr>
        <w:t>ceder el remate a un tercero</w:t>
      </w:r>
      <w:del w:id="38" w:author="José Marí Olano" w:date="2025-02-18T18:35:00Z" w16du:dateUtc="2025-02-18T17:35:00Z">
        <w:r w:rsidRPr="00943659">
          <w:rPr>
            <w:spacing w:val="-3"/>
          </w:rPr>
          <w:delText xml:space="preserve">. La </w:delText>
        </w:r>
      </w:del>
      <w:ins w:id="39" w:author="José Marí Olano" w:date="2025-02-18T18:35:00Z" w16du:dateUtc="2025-02-18T17:35:00Z">
        <w:r w:rsidR="00F82E71" w:rsidRPr="00F82E71">
          <w:rPr>
            <w:spacing w:val="-3"/>
          </w:rPr>
          <w:t xml:space="preserve">, sin necesidad de manifestación expresa. Si la </w:t>
        </w:r>
      </w:ins>
      <w:r w:rsidR="00F82E71" w:rsidRPr="00F82E71">
        <w:rPr>
          <w:spacing w:val="-3"/>
        </w:rPr>
        <w:t xml:space="preserve">cesión </w:t>
      </w:r>
      <w:del w:id="40" w:author="José Marí Olano" w:date="2025-02-18T18:35:00Z" w16du:dateUtc="2025-02-18T17:35:00Z">
        <w:r w:rsidRPr="00943659">
          <w:rPr>
            <w:spacing w:val="-3"/>
          </w:rPr>
          <w:delText xml:space="preserve">se verificará mediante comparecencia ante el letrado de la Administración de Justicia, </w:delText>
        </w:r>
        <w:r w:rsidR="00B75B7E">
          <w:rPr>
            <w:spacing w:val="-3"/>
          </w:rPr>
          <w:delText xml:space="preserve">debiendo </w:delText>
        </w:r>
        <w:r w:rsidRPr="00943659">
          <w:rPr>
            <w:spacing w:val="-3"/>
          </w:rPr>
          <w:delText>el cesionario aceptarla previa o simultáneamente al pago o consignación del</w:delText>
        </w:r>
      </w:del>
      <w:ins w:id="41" w:author="José Marí Olano" w:date="2025-02-18T18:35:00Z" w16du:dateUtc="2025-02-18T17:35:00Z">
        <w:r w:rsidR="00F82E71" w:rsidRPr="00F82E71">
          <w:rPr>
            <w:spacing w:val="-3"/>
          </w:rPr>
          <w:t>es por</w:t>
        </w:r>
      </w:ins>
      <w:r w:rsidR="00F82E71" w:rsidRPr="00F82E71">
        <w:rPr>
          <w:spacing w:val="-3"/>
        </w:rPr>
        <w:t xml:space="preserve"> precio </w:t>
      </w:r>
      <w:del w:id="42" w:author="José Marí Olano" w:date="2025-02-18T18:35:00Z" w16du:dateUtc="2025-02-18T17:35:00Z">
        <w:r w:rsidRPr="00943659">
          <w:rPr>
            <w:spacing w:val="-3"/>
          </w:rPr>
          <w:delText>del remate.</w:delText>
        </w:r>
      </w:del>
    </w:p>
    <w:p w14:paraId="6F32BC41" w14:textId="0A4F241D" w:rsidR="00943659" w:rsidRPr="00943659" w:rsidRDefault="00943659" w:rsidP="00B75B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del w:id="43" w:author="José Marí Olano" w:date="2025-02-18T18:35:00Z" w16du:dateUtc="2025-02-18T17:35:00Z">
        <w:r w:rsidRPr="00943659">
          <w:rPr>
            <w:spacing w:val="-3"/>
          </w:rPr>
          <w:delText>Igual facultad corresponderá al ejecutante si solicitase, en los casos previstos,</w:delText>
        </w:r>
      </w:del>
      <w:ins w:id="44" w:author="José Marí Olano" w:date="2025-02-18T18:35:00Z" w16du:dateUtc="2025-02-18T17:35:00Z">
        <w:r w:rsidR="00F82E71" w:rsidRPr="00F82E71">
          <w:rPr>
            <w:spacing w:val="-3"/>
          </w:rPr>
          <w:t>y hay sobreprecio, éste se aplicará a los fines de</w:t>
        </w:r>
      </w:ins>
      <w:r w:rsidR="00F82E71" w:rsidRPr="00F82E71">
        <w:rPr>
          <w:spacing w:val="-3"/>
        </w:rPr>
        <w:t xml:space="preserve"> la </w:t>
      </w:r>
      <w:del w:id="45" w:author="José Marí Olano" w:date="2025-02-18T18:35:00Z" w16du:dateUtc="2025-02-18T17:35:00Z">
        <w:r w:rsidRPr="00943659">
          <w:rPr>
            <w:spacing w:val="-3"/>
          </w:rPr>
          <w:delText>adjudicación del bien subastado</w:delText>
        </w:r>
      </w:del>
      <w:ins w:id="46" w:author="José Marí Olano" w:date="2025-02-18T18:35:00Z" w16du:dateUtc="2025-02-18T17:35:00Z">
        <w:r w:rsidR="00F82E71" w:rsidRPr="00F82E71">
          <w:rPr>
            <w:spacing w:val="-3"/>
          </w:rPr>
          <w:t>ejecución</w:t>
        </w:r>
      </w:ins>
      <w:r w:rsidRPr="00943659">
        <w:rPr>
          <w:spacing w:val="-3"/>
        </w:rPr>
        <w:t>.</w:t>
      </w:r>
    </w:p>
    <w:p w14:paraId="58527D5D" w14:textId="63033737" w:rsidR="00943659" w:rsidRPr="00943659" w:rsidRDefault="00345367" w:rsidP="00C15366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su</w:t>
      </w:r>
      <w:r w:rsidR="00943659" w:rsidRPr="00943659">
        <w:rPr>
          <w:spacing w:val="-3"/>
        </w:rPr>
        <w:t xml:space="preserve">basta </w:t>
      </w:r>
      <w:r>
        <w:rPr>
          <w:spacing w:val="-3"/>
        </w:rPr>
        <w:t>s</w:t>
      </w:r>
      <w:r w:rsidR="00943659" w:rsidRPr="00943659">
        <w:rPr>
          <w:spacing w:val="-3"/>
        </w:rPr>
        <w:t>e realizará con sujeción a las siguientes reglas:</w:t>
      </w:r>
    </w:p>
    <w:p w14:paraId="65757AC8" w14:textId="62ECCB12" w:rsidR="00DF422A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43659">
        <w:rPr>
          <w:spacing w:val="-3"/>
        </w:rPr>
        <w:t xml:space="preserve">Todos los intercambios de información entre las </w:t>
      </w:r>
      <w:r w:rsidR="008243B7">
        <w:rPr>
          <w:spacing w:val="-3"/>
        </w:rPr>
        <w:t>o</w:t>
      </w:r>
      <w:r w:rsidRPr="00943659">
        <w:rPr>
          <w:spacing w:val="-3"/>
        </w:rPr>
        <w:t>ficinas judiciales y el Portal de Subastas se</w:t>
      </w:r>
      <w:r w:rsidR="008243B7">
        <w:rPr>
          <w:spacing w:val="-3"/>
        </w:rPr>
        <w:t xml:space="preserve">rán </w:t>
      </w:r>
      <w:r w:rsidRPr="00943659">
        <w:rPr>
          <w:spacing w:val="-3"/>
        </w:rPr>
        <w:t>telemátic</w:t>
      </w:r>
      <w:r w:rsidR="000D4041">
        <w:rPr>
          <w:spacing w:val="-3"/>
        </w:rPr>
        <w:t>o</w:t>
      </w:r>
      <w:r w:rsidR="008243B7">
        <w:rPr>
          <w:spacing w:val="-3"/>
        </w:rPr>
        <w:t>s</w:t>
      </w:r>
      <w:r w:rsidRPr="00943659">
        <w:rPr>
          <w:spacing w:val="-3"/>
        </w:rPr>
        <w:t>.</w:t>
      </w:r>
    </w:p>
    <w:p w14:paraId="79B21E90" w14:textId="19293106" w:rsidR="00943659" w:rsidRPr="00E70DFD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FD">
        <w:rPr>
          <w:spacing w:val="-3"/>
        </w:rPr>
        <w:t>La subasta se abrirá transcurridas, al menos, veinticuatro horas desde la publicación de</w:t>
      </w:r>
      <w:r w:rsidR="00DF422A" w:rsidRPr="00E70DFD">
        <w:rPr>
          <w:spacing w:val="-3"/>
        </w:rPr>
        <w:t xml:space="preserve"> su </w:t>
      </w:r>
      <w:r w:rsidRPr="00E70DFD">
        <w:rPr>
          <w:spacing w:val="-3"/>
        </w:rPr>
        <w:t>anuncio</w:t>
      </w:r>
      <w:del w:id="47" w:author="José Marí Olano" w:date="2025-02-18T18:35:00Z" w16du:dateUtc="2025-02-18T17:35:00Z">
        <w:r w:rsidRPr="00E70DFD">
          <w:rPr>
            <w:spacing w:val="-3"/>
          </w:rPr>
          <w:delText xml:space="preserve">, </w:delText>
        </w:r>
        <w:r w:rsidR="00D6495E" w:rsidRPr="00E70DFD">
          <w:rPr>
            <w:spacing w:val="-3"/>
          </w:rPr>
          <w:delText>y una vez</w:delText>
        </w:r>
        <w:r w:rsidRPr="00E70DFD">
          <w:rPr>
            <w:spacing w:val="-3"/>
          </w:rPr>
          <w:delText xml:space="preserve"> remitida al Portal de Subastas la información necesaria para el comienzo de la misma</w:delText>
        </w:r>
      </w:del>
      <w:r w:rsidRPr="00E70DFD">
        <w:rPr>
          <w:spacing w:val="-3"/>
        </w:rPr>
        <w:t>.</w:t>
      </w:r>
    </w:p>
    <w:p w14:paraId="05BF41B0" w14:textId="1B88461A" w:rsidR="00943659" w:rsidRPr="00E70DFD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FD">
        <w:rPr>
          <w:spacing w:val="-3"/>
        </w:rPr>
        <w:lastRenderedPageBreak/>
        <w:t xml:space="preserve">Para poder participar en la subasta electrónica, los interesados deberán estar dados de alta como usuarios del sistema, accediendo al mismo mediante mecanismos seguros </w:t>
      </w:r>
      <w:r w:rsidR="00015F94" w:rsidRPr="00015F94">
        <w:rPr>
          <w:spacing w:val="-3"/>
        </w:rPr>
        <w:t xml:space="preserve">de </w:t>
      </w:r>
      <w:ins w:id="48" w:author="José Marí Olano" w:date="2025-02-18T18:35:00Z" w16du:dateUtc="2025-02-18T17:35:00Z">
        <w:r w:rsidR="00015F94" w:rsidRPr="00015F94">
          <w:rPr>
            <w:spacing w:val="-3"/>
          </w:rPr>
          <w:t>identificación y firma electrónicos</w:t>
        </w:r>
        <w:r w:rsidR="00015F94">
          <w:rPr>
            <w:spacing w:val="-3"/>
          </w:rPr>
          <w:t xml:space="preserve"> </w:t>
        </w:r>
        <w:r w:rsidRPr="00E70DFD">
          <w:rPr>
            <w:spacing w:val="-3"/>
          </w:rPr>
          <w:t xml:space="preserve">de </w:t>
        </w:r>
      </w:ins>
      <w:r w:rsidRPr="00E70DFD">
        <w:rPr>
          <w:spacing w:val="-3"/>
        </w:rPr>
        <w:t xml:space="preserve">acuerdo con lo previsto en </w:t>
      </w:r>
      <w:del w:id="49" w:author="José Marí Olano" w:date="2025-02-18T18:35:00Z" w16du:dateUtc="2025-02-18T17:35:00Z">
        <w:r w:rsidRPr="00E70DFD">
          <w:rPr>
            <w:spacing w:val="-3"/>
          </w:rPr>
          <w:delText>la</w:delText>
        </w:r>
        <w:r w:rsidR="00F53269" w:rsidRPr="00E70DFD">
          <w:rPr>
            <w:spacing w:val="-3"/>
          </w:rPr>
          <w:delText xml:space="preserve"> Ley de </w:delText>
        </w:r>
        <w:r w:rsidR="00615EF3" w:rsidRPr="00E70DFD">
          <w:rPr>
            <w:spacing w:val="-3"/>
          </w:rPr>
          <w:delText>Servicios Electrónicos</w:delText>
        </w:r>
      </w:del>
      <w:ins w:id="50" w:author="José Marí Olano" w:date="2025-02-18T18:35:00Z" w16du:dateUtc="2025-02-18T17:35:00Z">
        <w:r w:rsidR="00D665CF">
          <w:rPr>
            <w:spacing w:val="-3"/>
          </w:rPr>
          <w:t>el Real Decreto-ley</w:t>
        </w:r>
      </w:ins>
      <w:r w:rsidR="00D665CF">
        <w:rPr>
          <w:spacing w:val="-3"/>
        </w:rPr>
        <w:t xml:space="preserve"> de </w:t>
      </w:r>
      <w:del w:id="51" w:author="José Marí Olano" w:date="2025-02-18T18:35:00Z" w16du:dateUtc="2025-02-18T17:35:00Z">
        <w:r w:rsidR="00615EF3" w:rsidRPr="00E70DFD">
          <w:rPr>
            <w:spacing w:val="-3"/>
          </w:rPr>
          <w:delText>Confianza</w:delText>
        </w:r>
      </w:del>
      <w:ins w:id="52" w:author="José Marí Olano" w:date="2025-02-18T18:35:00Z" w16du:dateUtc="2025-02-18T17:35:00Z">
        <w:r w:rsidR="00950A38">
          <w:rPr>
            <w:spacing w:val="-3"/>
          </w:rPr>
          <w:t>19</w:t>
        </w:r>
      </w:ins>
      <w:r w:rsidR="00950A38">
        <w:rPr>
          <w:spacing w:val="-3"/>
        </w:rPr>
        <w:t xml:space="preserve"> de </w:t>
      </w:r>
      <w:del w:id="53" w:author="José Marí Olano" w:date="2025-02-18T18:35:00Z" w16du:dateUtc="2025-02-18T17:35:00Z">
        <w:r w:rsidR="00615EF3" w:rsidRPr="00E70DFD">
          <w:rPr>
            <w:spacing w:val="-3"/>
          </w:rPr>
          <w:delText>11</w:delText>
        </w:r>
      </w:del>
      <w:ins w:id="54" w:author="José Marí Olano" w:date="2025-02-18T18:35:00Z" w16du:dateUtc="2025-02-18T17:35:00Z">
        <w:r w:rsidR="00950A38">
          <w:rPr>
            <w:spacing w:val="-3"/>
          </w:rPr>
          <w:t>diciembre</w:t>
        </w:r>
      </w:ins>
      <w:r w:rsidR="00950A38">
        <w:rPr>
          <w:spacing w:val="-3"/>
        </w:rPr>
        <w:t xml:space="preserve"> de </w:t>
      </w:r>
      <w:del w:id="55" w:author="José Marí Olano" w:date="2025-02-18T18:35:00Z" w16du:dateUtc="2025-02-18T17:35:00Z">
        <w:r w:rsidR="00615EF3" w:rsidRPr="00E70DFD">
          <w:rPr>
            <w:spacing w:val="-3"/>
          </w:rPr>
          <w:delText>noviembre de 2020</w:delText>
        </w:r>
      </w:del>
      <w:ins w:id="56" w:author="José Marí Olano" w:date="2025-02-18T18:35:00Z" w16du:dateUtc="2025-02-18T17:35:00Z">
        <w:r w:rsidR="00950A38">
          <w:rPr>
            <w:spacing w:val="-3"/>
          </w:rPr>
          <w:t>2023</w:t>
        </w:r>
      </w:ins>
      <w:r w:rsidRPr="00E70DFD">
        <w:rPr>
          <w:spacing w:val="-3"/>
        </w:rPr>
        <w:t>.</w:t>
      </w:r>
    </w:p>
    <w:p w14:paraId="1610FA90" w14:textId="5B79F1A3" w:rsidR="00E225E9" w:rsidRDefault="00CC3129" w:rsidP="000A398B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ins w:id="57" w:author="José Marí Olano" w:date="2025-02-18T18:35:00Z" w16du:dateUtc="2025-02-18T17:35:00Z"/>
          <w:spacing w:val="-3"/>
        </w:rPr>
      </w:pPr>
      <w:r w:rsidRPr="001D037F">
        <w:rPr>
          <w:spacing w:val="-3"/>
        </w:rPr>
        <w:t xml:space="preserve">Una vez abierta la subasta </w:t>
      </w:r>
      <w:ins w:id="58" w:author="José Marí Olano" w:date="2025-02-18T18:35:00Z" w16du:dateUtc="2025-02-18T17:35:00Z">
        <w:r w:rsidR="00CC38CD">
          <w:rPr>
            <w:spacing w:val="-3"/>
          </w:rPr>
          <w:t xml:space="preserve">sólo </w:t>
        </w:r>
      </w:ins>
      <w:r w:rsidR="00225B49" w:rsidRPr="001D037F">
        <w:rPr>
          <w:spacing w:val="-3"/>
        </w:rPr>
        <w:t xml:space="preserve">se podrán </w:t>
      </w:r>
      <w:del w:id="59" w:author="José Marí Olano" w:date="2025-02-18T18:35:00Z" w16du:dateUtc="2025-02-18T17:35:00Z">
        <w:r w:rsidR="00225B49" w:rsidRPr="001D037F">
          <w:rPr>
            <w:spacing w:val="-3"/>
          </w:rPr>
          <w:delText>enviar</w:delText>
        </w:r>
      </w:del>
      <w:ins w:id="60" w:author="José Marí Olano" w:date="2025-02-18T18:35:00Z" w16du:dateUtc="2025-02-18T17:35:00Z">
        <w:r w:rsidR="000C7673">
          <w:rPr>
            <w:spacing w:val="-3"/>
          </w:rPr>
          <w:t>realizar</w:t>
        </w:r>
      </w:ins>
      <w:r w:rsidR="000C7673">
        <w:rPr>
          <w:spacing w:val="-3"/>
        </w:rPr>
        <w:t xml:space="preserve"> pujas</w:t>
      </w:r>
      <w:r w:rsidR="00225B49" w:rsidRPr="001D037F">
        <w:rPr>
          <w:spacing w:val="-3"/>
        </w:rPr>
        <w:t xml:space="preserve"> </w:t>
      </w:r>
      <w:ins w:id="61" w:author="José Marí Olano" w:date="2025-02-18T18:35:00Z" w16du:dateUtc="2025-02-18T17:35:00Z">
        <w:r w:rsidR="000C7673">
          <w:rPr>
            <w:spacing w:val="-3"/>
          </w:rPr>
          <w:t>electrónicas</w:t>
        </w:r>
        <w:r w:rsidR="001D037F" w:rsidRPr="001D037F">
          <w:rPr>
            <w:spacing w:val="-3"/>
          </w:rPr>
          <w:t>,</w:t>
        </w:r>
        <w:r w:rsidR="00042E1D">
          <w:rPr>
            <w:spacing w:val="-3"/>
          </w:rPr>
          <w:t xml:space="preserve"> que</w:t>
        </w:r>
        <w:r w:rsidR="00EC5222">
          <w:rPr>
            <w:spacing w:val="-3"/>
          </w:rPr>
          <w:t xml:space="preserve"> </w:t>
        </w:r>
        <w:r w:rsidR="00042E1D" w:rsidRPr="00042E1D">
          <w:rPr>
            <w:spacing w:val="-3"/>
          </w:rPr>
          <w:t xml:space="preserve">se enviarán </w:t>
        </w:r>
      </w:ins>
      <w:r w:rsidR="00042E1D" w:rsidRPr="00042E1D">
        <w:rPr>
          <w:spacing w:val="-3"/>
        </w:rPr>
        <w:t>telemáticamente</w:t>
      </w:r>
      <w:del w:id="62" w:author="José Marí Olano" w:date="2025-02-18T18:35:00Z" w16du:dateUtc="2025-02-18T17:35:00Z">
        <w:r w:rsidR="001D037F" w:rsidRPr="001D037F">
          <w:rPr>
            <w:spacing w:val="-3"/>
          </w:rPr>
          <w:delText xml:space="preserve">, siendo </w:delText>
        </w:r>
        <w:r w:rsidR="00943659" w:rsidRPr="001D037F">
          <w:rPr>
            <w:spacing w:val="-3"/>
          </w:rPr>
          <w:delText>admisibles</w:delText>
        </w:r>
      </w:del>
      <w:ins w:id="63" w:author="José Marí Olano" w:date="2025-02-18T18:35:00Z" w16du:dateUtc="2025-02-18T17:35:00Z">
        <w:r w:rsidR="00042E1D" w:rsidRPr="00042E1D">
          <w:rPr>
            <w:spacing w:val="-3"/>
          </w:rPr>
          <w:t xml:space="preserve"> a través de sistemas seguros de comunicaciones al Portal de Subastas, que devolverá un acuse con </w:t>
        </w:r>
        <w:r w:rsidR="00E225E9">
          <w:rPr>
            <w:spacing w:val="-3"/>
          </w:rPr>
          <w:t xml:space="preserve">indicación </w:t>
        </w:r>
        <w:r w:rsidR="00042E1D" w:rsidRPr="00042E1D">
          <w:rPr>
            <w:spacing w:val="-3"/>
          </w:rPr>
          <w:t>del momento exacto de la recepción de la postura y de su cuantía</w:t>
        </w:r>
        <w:r w:rsidR="00E225E9">
          <w:rPr>
            <w:spacing w:val="-3"/>
          </w:rPr>
          <w:t>.</w:t>
        </w:r>
      </w:ins>
    </w:p>
    <w:p w14:paraId="7030599A" w14:textId="4DBC2D3D" w:rsidR="002F1300" w:rsidRPr="001D037F" w:rsidRDefault="00EC5222" w:rsidP="00577372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  <w:pPrChange w:id="64" w:author="José Marí Olano" w:date="2025-02-18T18:35:00Z" w16du:dateUtc="2025-02-18T17:35:00Z">
          <w:pPr>
            <w:pStyle w:val="Prrafodelista"/>
            <w:numPr>
              <w:numId w:val="32"/>
            </w:numPr>
            <w:spacing w:before="120" w:after="120" w:line="360" w:lineRule="auto"/>
            <w:ind w:left="1276" w:hanging="283"/>
            <w:jc w:val="both"/>
          </w:pPr>
        </w:pPrChange>
      </w:pPr>
      <w:ins w:id="65" w:author="José Marí Olano" w:date="2025-02-18T18:35:00Z" w16du:dateUtc="2025-02-18T17:35:00Z">
        <w:r w:rsidRPr="00EC5222">
          <w:rPr>
            <w:spacing w:val="-3"/>
          </w:rPr>
          <w:t>Un mismo postor podrá efectuar nuevas</w:t>
        </w:r>
      </w:ins>
      <w:r w:rsidRPr="00EC5222">
        <w:rPr>
          <w:spacing w:val="-3"/>
        </w:rPr>
        <w:t xml:space="preserve"> posturas por importe superior</w:t>
      </w:r>
      <w:del w:id="66" w:author="José Marí Olano" w:date="2025-02-18T18:35:00Z" w16du:dateUtc="2025-02-18T17:35:00Z">
        <w:r w:rsidR="00943659" w:rsidRPr="001D037F">
          <w:rPr>
            <w:spacing w:val="-3"/>
          </w:rPr>
          <w:delText>, igual</w:delText>
        </w:r>
      </w:del>
      <w:r w:rsidRPr="00EC5222">
        <w:rPr>
          <w:spacing w:val="-3"/>
        </w:rPr>
        <w:t xml:space="preserve"> o inferior a la </w:t>
      </w:r>
      <w:del w:id="67" w:author="José Marí Olano" w:date="2025-02-18T18:35:00Z" w16du:dateUtc="2025-02-18T17:35:00Z">
        <w:r w:rsidR="00943659" w:rsidRPr="001D037F">
          <w:rPr>
            <w:spacing w:val="-3"/>
          </w:rPr>
          <w:delText>más alta</w:delText>
        </w:r>
      </w:del>
      <w:ins w:id="68" w:author="José Marí Olano" w:date="2025-02-18T18:35:00Z" w16du:dateUtc="2025-02-18T17:35:00Z">
        <w:r w:rsidRPr="00EC5222">
          <w:rPr>
            <w:spacing w:val="-3"/>
          </w:rPr>
          <w:t>que</w:t>
        </w:r>
      </w:ins>
      <w:r w:rsidRPr="00EC5222">
        <w:rPr>
          <w:spacing w:val="-3"/>
        </w:rPr>
        <w:t xml:space="preserve"> ya </w:t>
      </w:r>
      <w:del w:id="69" w:author="José Marí Olano" w:date="2025-02-18T18:35:00Z" w16du:dateUtc="2025-02-18T17:35:00Z">
        <w:r w:rsidR="00943659" w:rsidRPr="001D037F">
          <w:rPr>
            <w:spacing w:val="-3"/>
          </w:rPr>
          <w:delText xml:space="preserve">realizada. En el </w:delText>
        </w:r>
      </w:del>
      <w:ins w:id="70" w:author="José Marí Olano" w:date="2025-02-18T18:35:00Z" w16du:dateUtc="2025-02-18T17:35:00Z">
        <w:r w:rsidRPr="00EC5222">
          <w:rPr>
            <w:spacing w:val="-3"/>
          </w:rPr>
          <w:t xml:space="preserve">hubiera realizado, en cuyo </w:t>
        </w:r>
      </w:ins>
      <w:r w:rsidRPr="00EC5222">
        <w:rPr>
          <w:spacing w:val="-3"/>
        </w:rPr>
        <w:t xml:space="preserve">caso </w:t>
      </w:r>
      <w:del w:id="71" w:author="José Marí Olano" w:date="2025-02-18T18:35:00Z" w16du:dateUtc="2025-02-18T17:35:00Z">
        <w:r w:rsidR="00943659" w:rsidRPr="001D037F">
          <w:rPr>
            <w:spacing w:val="-3"/>
          </w:rPr>
          <w:delText>de que existan posturas por</w:delText>
        </w:r>
      </w:del>
      <w:ins w:id="72" w:author="José Marí Olano" w:date="2025-02-18T18:35:00Z" w16du:dateUtc="2025-02-18T17:35:00Z">
        <w:r w:rsidRPr="00EC5222">
          <w:rPr>
            <w:spacing w:val="-3"/>
          </w:rPr>
          <w:t>sólo será tenida en cuenta la última efectuada antes del cierre de la subasta. Durante el período de celebración de la subasta,</w:t>
        </w:r>
      </w:ins>
      <w:r w:rsidRPr="00EC5222">
        <w:rPr>
          <w:spacing w:val="-3"/>
        </w:rPr>
        <w:t xml:space="preserve"> el </w:t>
      </w:r>
      <w:del w:id="73" w:author="José Marí Olano" w:date="2025-02-18T18:35:00Z" w16du:dateUtc="2025-02-18T17:35:00Z">
        <w:r w:rsidR="00943659" w:rsidRPr="001D037F">
          <w:rPr>
            <w:spacing w:val="-3"/>
          </w:rPr>
          <w:delText>mismo importe, se preferirá la anterior en el tiempo</w:delText>
        </w:r>
      </w:del>
      <w:ins w:id="74" w:author="José Marí Olano" w:date="2025-02-18T18:35:00Z" w16du:dateUtc="2025-02-18T17:35:00Z">
        <w:r w:rsidRPr="00EC5222">
          <w:rPr>
            <w:spacing w:val="-3"/>
          </w:rPr>
          <w:t xml:space="preserve">portal no informará de la existencia o inexistencia de pujas ni de su cuantía, ya que tendrán carácter secreto. Al finalizar la subasta, el portal solo publicará </w:t>
        </w:r>
        <w:r w:rsidR="0091396D">
          <w:rPr>
            <w:spacing w:val="-3"/>
          </w:rPr>
          <w:t>la mejor postura</w:t>
        </w:r>
        <w:r w:rsidRPr="00EC5222">
          <w:rPr>
            <w:spacing w:val="-3"/>
          </w:rPr>
          <w:t>, o que la subasta ha concluido sin postores</w:t>
        </w:r>
      </w:ins>
      <w:r w:rsidR="00943659" w:rsidRPr="001D037F">
        <w:rPr>
          <w:spacing w:val="-3"/>
        </w:rPr>
        <w:t>.</w:t>
      </w:r>
    </w:p>
    <w:p w14:paraId="47205B0C" w14:textId="77777777" w:rsidR="00943659" w:rsidRPr="00E70DFD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del w:id="75" w:author="José Marí Olano" w:date="2025-02-18T18:35:00Z" w16du:dateUtc="2025-02-18T17:35:00Z"/>
          <w:spacing w:val="-3"/>
        </w:rPr>
      </w:pPr>
      <w:del w:id="76" w:author="José Marí Olano" w:date="2025-02-18T18:35:00Z" w16du:dateUtc="2025-02-18T17:35:00Z">
        <w:r w:rsidRPr="00E70DFD">
          <w:rPr>
            <w:spacing w:val="-3"/>
          </w:rPr>
          <w:delText>El portal de subastas sólo publicará la puja más alta entre las realizadas hasta ese momento.</w:delText>
        </w:r>
      </w:del>
    </w:p>
    <w:p w14:paraId="42F5A787" w14:textId="453BB0CC" w:rsidR="00943659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ins w:id="77" w:author="José Marí Olano" w:date="2025-02-18T18:35:00Z" w16du:dateUtc="2025-02-18T17:35:00Z"/>
          <w:spacing w:val="-3"/>
        </w:rPr>
      </w:pPr>
      <w:r w:rsidRPr="00E70DFD">
        <w:rPr>
          <w:spacing w:val="-3"/>
        </w:rPr>
        <w:t xml:space="preserve">La subasta admitirá posturas durante </w:t>
      </w:r>
      <w:r w:rsidR="00CC019A" w:rsidRPr="00E70DFD">
        <w:rPr>
          <w:spacing w:val="-3"/>
        </w:rPr>
        <w:t xml:space="preserve">los </w:t>
      </w:r>
      <w:r w:rsidRPr="00E70DFD">
        <w:rPr>
          <w:spacing w:val="-3"/>
        </w:rPr>
        <w:t xml:space="preserve">veinte días naturales </w:t>
      </w:r>
      <w:r w:rsidR="00CC019A" w:rsidRPr="00E70DFD">
        <w:rPr>
          <w:spacing w:val="-3"/>
        </w:rPr>
        <w:t>siguientes a</w:t>
      </w:r>
      <w:r w:rsidRPr="00E70DFD">
        <w:rPr>
          <w:spacing w:val="-3"/>
        </w:rPr>
        <w:t xml:space="preserve"> su apertura</w:t>
      </w:r>
      <w:r w:rsidR="005B3917" w:rsidRPr="00E70DFD">
        <w:rPr>
          <w:spacing w:val="-3"/>
        </w:rPr>
        <w:t xml:space="preserve">, </w:t>
      </w:r>
      <w:del w:id="78" w:author="José Marí Olano" w:date="2025-02-18T18:35:00Z" w16du:dateUtc="2025-02-18T17:35:00Z">
        <w:r w:rsidR="005B3917" w:rsidRPr="00E70DFD">
          <w:rPr>
            <w:spacing w:val="-3"/>
          </w:rPr>
          <w:delText>y</w:delText>
        </w:r>
        <w:r w:rsidRPr="00E70DFD">
          <w:rPr>
            <w:spacing w:val="-3"/>
          </w:rPr>
          <w:delText xml:space="preserve"> no </w:delText>
        </w:r>
      </w:del>
      <w:ins w:id="79" w:author="José Marí Olano" w:date="2025-02-18T18:35:00Z" w16du:dateUtc="2025-02-18T17:35:00Z">
        <w:r w:rsidR="00D01D03">
          <w:rPr>
            <w:spacing w:val="-3"/>
          </w:rPr>
          <w:t>pero no podrá finalizar en un día inhábil a efectos procesales</w:t>
        </w:r>
        <w:r w:rsidRPr="00E70DFD">
          <w:rPr>
            <w:spacing w:val="-3"/>
          </w:rPr>
          <w:t>.</w:t>
        </w:r>
      </w:ins>
    </w:p>
    <w:p w14:paraId="725E90DD" w14:textId="1DFA525C" w:rsidR="003F750F" w:rsidRPr="00E70DFD" w:rsidRDefault="003F750F" w:rsidP="003F750F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  <w:pPrChange w:id="80" w:author="José Marí Olano" w:date="2025-02-18T18:35:00Z" w16du:dateUtc="2025-02-18T17:35:00Z">
          <w:pPr>
            <w:pStyle w:val="Prrafodelista"/>
            <w:numPr>
              <w:numId w:val="32"/>
            </w:numPr>
            <w:spacing w:before="120" w:after="120" w:line="360" w:lineRule="auto"/>
            <w:ind w:left="1276" w:hanging="283"/>
            <w:jc w:val="both"/>
          </w:pPr>
        </w:pPrChange>
      </w:pPr>
      <w:ins w:id="81" w:author="José Marí Olano" w:date="2025-02-18T18:35:00Z" w16du:dateUtc="2025-02-18T17:35:00Z">
        <w:r>
          <w:rPr>
            <w:spacing w:val="-3"/>
          </w:rPr>
          <w:t xml:space="preserve">Si </w:t>
        </w:r>
      </w:ins>
      <w:r>
        <w:rPr>
          <w:spacing w:val="-3"/>
        </w:rPr>
        <w:t xml:space="preserve">se </w:t>
      </w:r>
      <w:del w:id="82" w:author="José Marí Olano" w:date="2025-02-18T18:35:00Z" w16du:dateUtc="2025-02-18T17:35:00Z">
        <w:r w:rsidR="00943659" w:rsidRPr="00E70DFD">
          <w:rPr>
            <w:spacing w:val="-3"/>
          </w:rPr>
          <w:delText xml:space="preserve">cerrará hasta transcurrida una hora desde la realización de la última postura, siempre que ésta fuera superior a la mejor realizada hasta ese momento, aunque ello conlleve la ampliación del plazo inicial de veinte días por un máximo de </w:delText>
        </w:r>
        <w:r w:rsidR="005B3917" w:rsidRPr="00E70DFD">
          <w:rPr>
            <w:spacing w:val="-3"/>
          </w:rPr>
          <w:delText>veinticuatro</w:delText>
        </w:r>
        <w:r w:rsidR="00943659" w:rsidRPr="00E70DFD">
          <w:rPr>
            <w:spacing w:val="-3"/>
          </w:rPr>
          <w:delText xml:space="preserve"> horas</w:delText>
        </w:r>
      </w:del>
      <w:ins w:id="83" w:author="José Marí Olano" w:date="2025-02-18T18:35:00Z" w16du:dateUtc="2025-02-18T17:35:00Z">
        <w:r>
          <w:rPr>
            <w:spacing w:val="-3"/>
          </w:rPr>
          <w:t xml:space="preserve">tiene conocimiento </w:t>
        </w:r>
        <w:r w:rsidRPr="003F750F">
          <w:rPr>
            <w:spacing w:val="-3"/>
          </w:rPr>
          <w:t xml:space="preserve">de la declaración de concurso del deudor, </w:t>
        </w:r>
        <w:r>
          <w:rPr>
            <w:spacing w:val="-3"/>
          </w:rPr>
          <w:t xml:space="preserve">se </w:t>
        </w:r>
        <w:r w:rsidRPr="003F750F">
          <w:rPr>
            <w:spacing w:val="-3"/>
          </w:rPr>
          <w:t xml:space="preserve">suspenderá mediante decreto la ejecución y </w:t>
        </w:r>
        <w:r>
          <w:rPr>
            <w:spacing w:val="-3"/>
          </w:rPr>
          <w:t xml:space="preserve">se </w:t>
        </w:r>
        <w:r w:rsidRPr="003F750F">
          <w:rPr>
            <w:spacing w:val="-3"/>
          </w:rPr>
          <w:t>dejar</w:t>
        </w:r>
        <w:r>
          <w:rPr>
            <w:spacing w:val="-3"/>
          </w:rPr>
          <w:t>á</w:t>
        </w:r>
        <w:r w:rsidRPr="003F750F">
          <w:rPr>
            <w:spacing w:val="-3"/>
          </w:rPr>
          <w:t xml:space="preserve"> sin efecto la subasta</w:t>
        </w:r>
      </w:ins>
      <w:r>
        <w:rPr>
          <w:spacing w:val="-3"/>
        </w:rPr>
        <w:t>.</w:t>
      </w:r>
    </w:p>
    <w:p w14:paraId="176BAEA1" w14:textId="1ACBB475" w:rsidR="00943659" w:rsidRPr="00943659" w:rsidRDefault="00614ACA" w:rsidP="008F25C6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Una vez cerrada la subasta</w:t>
      </w:r>
      <w:r w:rsidR="00943659" w:rsidRPr="00943659">
        <w:rPr>
          <w:spacing w:val="-3"/>
        </w:rPr>
        <w:t xml:space="preserve">, el Portal de Subastas remitirá al letrado de la Administración de Justicia información certificada de la </w:t>
      </w:r>
      <w:r w:rsidR="00EF4965">
        <w:rPr>
          <w:spacing w:val="-3"/>
        </w:rPr>
        <w:t xml:space="preserve">mejor </w:t>
      </w:r>
      <w:r w:rsidR="00943659" w:rsidRPr="00943659">
        <w:rPr>
          <w:spacing w:val="-3"/>
        </w:rPr>
        <w:t>postura</w:t>
      </w:r>
      <w:r w:rsidR="00EF4965">
        <w:rPr>
          <w:spacing w:val="-3"/>
        </w:rPr>
        <w:t>, con identificación</w:t>
      </w:r>
      <w:r w:rsidR="00943659" w:rsidRPr="00943659">
        <w:rPr>
          <w:spacing w:val="-3"/>
        </w:rPr>
        <w:t xml:space="preserve"> del licitador</w:t>
      </w:r>
      <w:r w:rsidR="008F25C6">
        <w:rPr>
          <w:spacing w:val="-3"/>
        </w:rPr>
        <w:t>.</w:t>
      </w:r>
    </w:p>
    <w:p w14:paraId="4FEC17B6" w14:textId="504C8AD8" w:rsidR="00943659" w:rsidRDefault="00943659" w:rsidP="00A324A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Cuando la mejor postura sea igual o superior al </w:t>
      </w:r>
      <w:r w:rsidR="00C1140E">
        <w:rPr>
          <w:spacing w:val="-3"/>
        </w:rPr>
        <w:t xml:space="preserve">cincuenta por ciento </w:t>
      </w:r>
      <w:r w:rsidRPr="00943659">
        <w:rPr>
          <w:spacing w:val="-3"/>
        </w:rPr>
        <w:t xml:space="preserve">del avalúo, </w:t>
      </w:r>
      <w:r w:rsidR="00C1140E">
        <w:rPr>
          <w:spacing w:val="-3"/>
        </w:rPr>
        <w:t xml:space="preserve">se </w:t>
      </w:r>
      <w:r w:rsidRPr="00943659">
        <w:rPr>
          <w:spacing w:val="-3"/>
        </w:rPr>
        <w:t xml:space="preserve">aprobará </w:t>
      </w:r>
      <w:r w:rsidR="00C1140E">
        <w:rPr>
          <w:spacing w:val="-3"/>
        </w:rPr>
        <w:t xml:space="preserve">mediante decreto </w:t>
      </w:r>
      <w:r w:rsidRPr="00943659">
        <w:rPr>
          <w:spacing w:val="-3"/>
        </w:rPr>
        <w:t xml:space="preserve">el remate en favor del mejor postor. El rematante habrá de consignar el importe de dicha postura, menos el del depósito, en </w:t>
      </w:r>
      <w:r w:rsidR="0087479B">
        <w:rPr>
          <w:spacing w:val="-3"/>
        </w:rPr>
        <w:t>e</w:t>
      </w:r>
      <w:r w:rsidRPr="00943659">
        <w:rPr>
          <w:spacing w:val="-3"/>
        </w:rPr>
        <w:t>l plazo de diez días y, realizada esta consignación, se le pondrá en posesión de los bienes</w:t>
      </w:r>
      <w:ins w:id="84" w:author="José Marí Olano" w:date="2025-02-18T18:35:00Z" w16du:dateUtc="2025-02-18T17:35:00Z">
        <w:r w:rsidR="00D45870">
          <w:rPr>
            <w:spacing w:val="-3"/>
          </w:rPr>
          <w:t xml:space="preserve"> </w:t>
        </w:r>
        <w:r w:rsidR="00D45870" w:rsidRPr="00D45870">
          <w:rPr>
            <w:spacing w:val="-3"/>
          </w:rPr>
          <w:t>y se dictará el decreto de adjudicación</w:t>
        </w:r>
      </w:ins>
      <w:r w:rsidRPr="00943659">
        <w:rPr>
          <w:spacing w:val="-3"/>
        </w:rPr>
        <w:t>.</w:t>
      </w:r>
    </w:p>
    <w:p w14:paraId="27365B81" w14:textId="77777777" w:rsidR="00943659" w:rsidRPr="00943659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del w:id="85" w:author="José Marí Olano" w:date="2025-02-18T18:35:00Z" w16du:dateUtc="2025-02-18T17:35:00Z"/>
          <w:spacing w:val="-3"/>
        </w:rPr>
      </w:pPr>
      <w:del w:id="86" w:author="José Marí Olano" w:date="2025-02-18T18:35:00Z" w16du:dateUtc="2025-02-18T17:35:00Z">
        <w:r w:rsidRPr="00943659">
          <w:rPr>
            <w:spacing w:val="-3"/>
          </w:rPr>
          <w:delText>Si sólo se hicieren posturas superiores al</w:delText>
        </w:r>
        <w:r w:rsidR="00C80A6E">
          <w:rPr>
            <w:spacing w:val="-3"/>
          </w:rPr>
          <w:delText xml:space="preserve"> cincuenta por ciento </w:delText>
        </w:r>
        <w:r w:rsidRPr="00943659">
          <w:rPr>
            <w:spacing w:val="-3"/>
          </w:rPr>
          <w:delText>del avalúo pero ofreciendo pagar a plazos con garantías suficientes, bancarias o hipotecarias, del precio a</w:delText>
        </w:r>
        <w:r w:rsidR="00C80A6E">
          <w:rPr>
            <w:spacing w:val="-3"/>
          </w:rPr>
          <w:delText>plaza</w:delText>
        </w:r>
        <w:r w:rsidRPr="00943659">
          <w:rPr>
            <w:spacing w:val="-3"/>
          </w:rPr>
          <w:delText xml:space="preserve">do, se harán saber al ejecutante que, en los cinco días siguientes, podrá pedir la adjudicación de los bienes por el </w:delText>
        </w:r>
        <w:r w:rsidR="00FF47EE">
          <w:rPr>
            <w:spacing w:val="-3"/>
          </w:rPr>
          <w:delText xml:space="preserve">cincuenta por ciento </w:delText>
        </w:r>
        <w:r w:rsidRPr="00943659">
          <w:rPr>
            <w:spacing w:val="-3"/>
          </w:rPr>
          <w:delText>del avalúo</w:delText>
        </w:r>
        <w:r w:rsidR="00FF47EE">
          <w:rPr>
            <w:spacing w:val="-3"/>
          </w:rPr>
          <w:delText xml:space="preserve">, y si no lo </w:delText>
        </w:r>
        <w:r w:rsidRPr="00943659">
          <w:rPr>
            <w:spacing w:val="-3"/>
          </w:rPr>
          <w:delText>hiciere, se aprobará el remate en favor de la mejor de aquellas posturas.</w:delText>
        </w:r>
      </w:del>
    </w:p>
    <w:p w14:paraId="5882C169" w14:textId="12DB64B0" w:rsidR="000404EE" w:rsidRPr="000404EE" w:rsidRDefault="000404EE" w:rsidP="000404EE">
      <w:pPr>
        <w:pStyle w:val="Prrafodelista"/>
        <w:spacing w:before="120" w:after="120" w:line="360" w:lineRule="auto"/>
        <w:ind w:left="993" w:firstLine="283"/>
        <w:jc w:val="both"/>
        <w:rPr>
          <w:ins w:id="87" w:author="José Marí Olano" w:date="2025-02-18T18:35:00Z" w16du:dateUtc="2025-02-18T17:35:00Z"/>
          <w:spacing w:val="-3"/>
        </w:rPr>
      </w:pPr>
      <w:ins w:id="88" w:author="José Marí Olano" w:date="2025-02-18T18:35:00Z" w16du:dateUtc="2025-02-18T17:35:00Z">
        <w:r w:rsidRPr="000404EE">
          <w:rPr>
            <w:spacing w:val="-3"/>
          </w:rPr>
          <w:t xml:space="preserve">Si es el ejecutante el que ha hecho la mejor postura, siendo ésta igual o superior al </w:t>
        </w:r>
        <w:r w:rsidR="00A22BD7">
          <w:rPr>
            <w:spacing w:val="-3"/>
          </w:rPr>
          <w:t>cincuenta</w:t>
        </w:r>
        <w:r w:rsidRPr="000404EE">
          <w:rPr>
            <w:spacing w:val="-3"/>
          </w:rPr>
          <w:t xml:space="preserve"> por </w:t>
        </w:r>
        <w:r w:rsidR="00A22BD7">
          <w:rPr>
            <w:spacing w:val="-3"/>
          </w:rPr>
          <w:t>ciento</w:t>
        </w:r>
        <w:r w:rsidRPr="000404EE">
          <w:rPr>
            <w:spacing w:val="-3"/>
          </w:rPr>
          <w:t xml:space="preserve">, aprobado el remate, se procederá por el </w:t>
        </w:r>
        <w:r w:rsidR="00F90D88">
          <w:rPr>
            <w:spacing w:val="-3"/>
          </w:rPr>
          <w:t>l</w:t>
        </w:r>
        <w:r w:rsidRPr="000404EE">
          <w:rPr>
            <w:spacing w:val="-3"/>
          </w:rPr>
          <w:t>etrado de la Administración de Justicia a la liquidación de lo que se deba por principal e intereses</w:t>
        </w:r>
        <w:r w:rsidR="00F90D88">
          <w:rPr>
            <w:spacing w:val="-3"/>
          </w:rPr>
          <w:t>,</w:t>
        </w:r>
        <w:r w:rsidRPr="000404EE">
          <w:rPr>
            <w:spacing w:val="-3"/>
          </w:rPr>
          <w:t xml:space="preserve"> y el ejecutante consignará la diferencia, si la hubiere, en el plazo de diez días, a resultas de la liquidación de costas.</w:t>
        </w:r>
      </w:ins>
    </w:p>
    <w:p w14:paraId="615C4507" w14:textId="6B6133A9" w:rsidR="00F354B9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ins w:id="89" w:author="José Marí Olano" w:date="2025-02-18T18:35:00Z" w16du:dateUtc="2025-02-18T17:35:00Z"/>
          <w:spacing w:val="-3"/>
        </w:rPr>
      </w:pPr>
      <w:r w:rsidRPr="00943659">
        <w:rPr>
          <w:spacing w:val="-3"/>
        </w:rPr>
        <w:t xml:space="preserve">Cuando la mejor postura sea inferior al </w:t>
      </w:r>
      <w:r w:rsidR="00A324AB">
        <w:rPr>
          <w:spacing w:val="-3"/>
        </w:rPr>
        <w:t xml:space="preserve">cincuenta por ciento </w:t>
      </w:r>
      <w:r w:rsidRPr="00943659">
        <w:rPr>
          <w:spacing w:val="-3"/>
        </w:rPr>
        <w:t>del avalúo, podrá el ejecutado, en el plazo de diez días, presentar tercero que mejore la postura</w:t>
      </w:r>
      <w:del w:id="90" w:author="José Marí Olano" w:date="2025-02-18T18:35:00Z" w16du:dateUtc="2025-02-18T17:35:00Z">
        <w:r w:rsidR="00643103">
          <w:rPr>
            <w:spacing w:val="-3"/>
          </w:rPr>
          <w:delText>, y si</w:delText>
        </w:r>
      </w:del>
      <w:ins w:id="91" w:author="José Marí Olano" w:date="2025-02-18T18:35:00Z" w16du:dateUtc="2025-02-18T17:35:00Z">
        <w:r w:rsidR="00742AB1">
          <w:rPr>
            <w:spacing w:val="-3"/>
          </w:rPr>
          <w:t xml:space="preserve"> </w:t>
        </w:r>
        <w:r w:rsidR="00742AB1" w:rsidRPr="00742AB1">
          <w:rPr>
            <w:spacing w:val="-3"/>
          </w:rPr>
          <w:t xml:space="preserve">ofreciendo cantidad superior al </w:t>
        </w:r>
        <w:r w:rsidR="00742AB1">
          <w:rPr>
            <w:spacing w:val="-3"/>
          </w:rPr>
          <w:t>cincuenta</w:t>
        </w:r>
        <w:r w:rsidR="00742AB1" w:rsidRPr="00742AB1">
          <w:rPr>
            <w:spacing w:val="-3"/>
          </w:rPr>
          <w:t xml:space="preserve"> por </w:t>
        </w:r>
        <w:r w:rsidR="00742AB1">
          <w:rPr>
            <w:spacing w:val="-3"/>
          </w:rPr>
          <w:t>ciento</w:t>
        </w:r>
        <w:r w:rsidR="00742AB1" w:rsidRPr="00742AB1">
          <w:rPr>
            <w:spacing w:val="-3"/>
          </w:rPr>
          <w:t xml:space="preserve"> del </w:t>
        </w:r>
        <w:r w:rsidR="00742AB1">
          <w:rPr>
            <w:spacing w:val="-3"/>
          </w:rPr>
          <w:t>avalúo</w:t>
        </w:r>
        <w:r w:rsidR="00742AB1" w:rsidRPr="00742AB1">
          <w:rPr>
            <w:spacing w:val="-3"/>
          </w:rPr>
          <w:t xml:space="preserve"> o que, aun inferior a dicho importe, resulte suficiente para lograr la completa satisfacción del derecho del ejecutante</w:t>
        </w:r>
        <w:r w:rsidR="00742AB1">
          <w:rPr>
            <w:spacing w:val="-3"/>
          </w:rPr>
          <w:t>.</w:t>
        </w:r>
      </w:ins>
    </w:p>
    <w:p w14:paraId="334FEFBC" w14:textId="14F13E81" w:rsidR="00943659" w:rsidRPr="00943659" w:rsidRDefault="00742AB1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ins w:id="92" w:author="José Marí Olano" w:date="2025-02-18T18:35:00Z" w16du:dateUtc="2025-02-18T17:35:00Z">
        <w:r>
          <w:rPr>
            <w:spacing w:val="-3"/>
          </w:rPr>
          <w:t>S</w:t>
        </w:r>
        <w:r w:rsidR="00643103">
          <w:rPr>
            <w:spacing w:val="-3"/>
          </w:rPr>
          <w:t>i</w:t>
        </w:r>
      </w:ins>
      <w:r w:rsidR="00643103">
        <w:rPr>
          <w:spacing w:val="-3"/>
        </w:rPr>
        <w:t xml:space="preserve"> no lo hace</w:t>
      </w:r>
      <w:ins w:id="93" w:author="José Marí Olano" w:date="2025-02-18T18:35:00Z" w16du:dateUtc="2025-02-18T17:35:00Z">
        <w:r w:rsidR="002C3112">
          <w:rPr>
            <w:spacing w:val="-3"/>
          </w:rPr>
          <w:t>,</w:t>
        </w:r>
      </w:ins>
      <w:r w:rsidR="00643103">
        <w:rPr>
          <w:spacing w:val="-3"/>
        </w:rPr>
        <w:t xml:space="preserve"> podrá </w:t>
      </w:r>
      <w:r w:rsidR="00943659" w:rsidRPr="00943659">
        <w:rPr>
          <w:spacing w:val="-3"/>
        </w:rPr>
        <w:t>el ejecutante, en el plazo de cinco días, pedir la adjudicación de los bienes por la mitad de su valor de tasación o por la cantidad que se le deba por todos los conceptos, siempre que esta cantidad sea superior a la mejor postura.</w:t>
      </w:r>
    </w:p>
    <w:p w14:paraId="17F839F9" w14:textId="77777777" w:rsidR="008935B4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Cuando el ejecutante no haga uso de esta facultad, se aprobará el remate en favor del mejor postor, siempre que la cantidad que haya ofrecido supere el </w:t>
      </w:r>
      <w:r w:rsidR="00AE5880">
        <w:rPr>
          <w:spacing w:val="-3"/>
        </w:rPr>
        <w:t xml:space="preserve">treinta por ciento </w:t>
      </w:r>
      <w:r w:rsidRPr="00943659">
        <w:rPr>
          <w:spacing w:val="-3"/>
        </w:rPr>
        <w:t>del valor de tasación o, siendo inferior, cubra, al menos, la cantidad por la que se haya despachado la ejecución, incluyendo la previsión para intereses y costas.</w:t>
      </w:r>
    </w:p>
    <w:p w14:paraId="731EABCC" w14:textId="78B214F1" w:rsidR="00CE169C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ins w:id="94" w:author="José Marí Olano" w:date="2025-02-18T18:35:00Z" w16du:dateUtc="2025-02-18T17:35:00Z"/>
          <w:spacing w:val="-3"/>
        </w:rPr>
      </w:pPr>
      <w:r w:rsidRPr="00943659">
        <w:rPr>
          <w:spacing w:val="-3"/>
        </w:rPr>
        <w:t>Si la mejor postura no cumpliera estos requisitos,</w:t>
      </w:r>
      <w:r w:rsidR="00CE10BA" w:rsidRPr="00CE10BA">
        <w:rPr>
          <w:rPrChange w:id="95" w:author="José Marí Olano" w:date="2025-02-18T18:35:00Z" w16du:dateUtc="2025-02-18T17:35:00Z">
            <w:rPr>
              <w:spacing w:val="-3"/>
            </w:rPr>
          </w:rPrChange>
        </w:rPr>
        <w:t xml:space="preserve"> </w:t>
      </w:r>
      <w:ins w:id="96" w:author="José Marí Olano" w:date="2025-02-18T18:35:00Z" w16du:dateUtc="2025-02-18T17:35:00Z">
        <w:r w:rsidR="00CE10BA" w:rsidRPr="00CE10BA">
          <w:rPr>
            <w:spacing w:val="-3"/>
          </w:rPr>
          <w:t xml:space="preserve">el </w:t>
        </w:r>
        <w:r w:rsidR="00CE10BA">
          <w:rPr>
            <w:spacing w:val="-3"/>
          </w:rPr>
          <w:t>l</w:t>
        </w:r>
        <w:r w:rsidR="00CE10BA" w:rsidRPr="00CE10BA">
          <w:rPr>
            <w:spacing w:val="-3"/>
          </w:rPr>
          <w:t xml:space="preserve">etrado de la Administración de Justicia, </w:t>
        </w:r>
      </w:ins>
      <w:r w:rsidR="00CE10BA" w:rsidRPr="00CE10BA">
        <w:rPr>
          <w:spacing w:val="-3"/>
        </w:rPr>
        <w:t xml:space="preserve">oídas las partes, </w:t>
      </w:r>
      <w:del w:id="97" w:author="José Marí Olano" w:date="2025-02-18T18:35:00Z" w16du:dateUtc="2025-02-18T17:35:00Z">
        <w:r w:rsidR="00455C88">
          <w:rPr>
            <w:spacing w:val="-3"/>
          </w:rPr>
          <w:delText xml:space="preserve">se </w:delText>
        </w:r>
      </w:del>
      <w:r w:rsidR="00CE10BA" w:rsidRPr="00CE10BA">
        <w:rPr>
          <w:spacing w:val="-3"/>
        </w:rPr>
        <w:t xml:space="preserve">resolverá </w:t>
      </w:r>
      <w:del w:id="98" w:author="José Marí Olano" w:date="2025-02-18T18:35:00Z" w16du:dateUtc="2025-02-18T17:35:00Z">
        <w:r w:rsidR="00455C88">
          <w:rPr>
            <w:spacing w:val="-3"/>
          </w:rPr>
          <w:delText xml:space="preserve">mediante decreto </w:delText>
        </w:r>
      </w:del>
      <w:r w:rsidR="00CE10BA" w:rsidRPr="00CE10BA">
        <w:rPr>
          <w:spacing w:val="-3"/>
        </w:rPr>
        <w:t>sobre la aprobación del remate a la vista de las circunstancias del caso</w:t>
      </w:r>
      <w:del w:id="99" w:author="José Marí Olano" w:date="2025-02-18T18:35:00Z" w16du:dateUtc="2025-02-18T17:35:00Z">
        <w:r w:rsidR="00412624">
          <w:rPr>
            <w:spacing w:val="-3"/>
          </w:rPr>
          <w:delText>. C</w:delText>
        </w:r>
        <w:r w:rsidRPr="00943659">
          <w:rPr>
            <w:spacing w:val="-3"/>
          </w:rPr>
          <w:delText>ontra el</w:delText>
        </w:r>
      </w:del>
      <w:ins w:id="100" w:author="José Marí Olano" w:date="2025-02-18T18:35:00Z" w16du:dateUtc="2025-02-18T17:35:00Z">
        <w:r w:rsidR="00CE10BA" w:rsidRPr="00CE10BA">
          <w:rPr>
            <w:spacing w:val="-3"/>
          </w:rPr>
          <w:t xml:space="preserve"> y teniendo en cuenta especialmente la conducta del deudor</w:t>
        </w:r>
        <w:r w:rsidR="007372DD">
          <w:rPr>
            <w:spacing w:val="-3"/>
          </w:rPr>
          <w:t xml:space="preserve"> en el cumplimiento de l</w:t>
        </w:r>
        <w:r w:rsidR="00B76C7C">
          <w:rPr>
            <w:spacing w:val="-3"/>
          </w:rPr>
          <w:t>a obligación</w:t>
        </w:r>
        <w:r w:rsidR="00CE10BA" w:rsidRPr="00CE10BA">
          <w:rPr>
            <w:spacing w:val="-3"/>
          </w:rPr>
          <w:t xml:space="preserve"> y la posibilidad del ejecutante de lograr su satisfacción mediante la realización de otros bienes</w:t>
        </w:r>
        <w:r w:rsidRPr="00943659">
          <w:rPr>
            <w:spacing w:val="-3"/>
          </w:rPr>
          <w:t>.</w:t>
        </w:r>
      </w:ins>
    </w:p>
    <w:p w14:paraId="2B3E85FA" w14:textId="6E833F41" w:rsidR="00943659" w:rsidRDefault="00B76C7C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ins w:id="101" w:author="José Marí Olano" w:date="2025-02-18T18:35:00Z" w16du:dateUtc="2025-02-18T17:35:00Z">
        <w:r>
          <w:rPr>
            <w:spacing w:val="-3"/>
          </w:rPr>
          <w:t>El</w:t>
        </w:r>
      </w:ins>
      <w:r>
        <w:rPr>
          <w:spacing w:val="-3"/>
        </w:rPr>
        <w:t xml:space="preserve"> decreto </w:t>
      </w:r>
      <w:r w:rsidR="00CE169C">
        <w:rPr>
          <w:spacing w:val="-3"/>
        </w:rPr>
        <w:t xml:space="preserve">que apruebe </w:t>
      </w:r>
      <w:del w:id="102" w:author="José Marí Olano" w:date="2025-02-18T18:35:00Z" w16du:dateUtc="2025-02-18T17:35:00Z">
        <w:r w:rsidR="00943659" w:rsidRPr="00943659">
          <w:rPr>
            <w:spacing w:val="-3"/>
          </w:rPr>
          <w:delText>el</w:delText>
        </w:r>
      </w:del>
      <w:ins w:id="103" w:author="José Marí Olano" w:date="2025-02-18T18:35:00Z" w16du:dateUtc="2025-02-18T17:35:00Z">
        <w:r w:rsidR="00CE169C">
          <w:rPr>
            <w:spacing w:val="-3"/>
          </w:rPr>
          <w:t xml:space="preserve">o deniegue </w:t>
        </w:r>
        <w:r w:rsidR="00CC4157">
          <w:rPr>
            <w:spacing w:val="-3"/>
          </w:rPr>
          <w:t>la aprobación del</w:t>
        </w:r>
      </w:ins>
      <w:r w:rsidR="00CE169C">
        <w:rPr>
          <w:spacing w:val="-3"/>
        </w:rPr>
        <w:t xml:space="preserve"> remate</w:t>
      </w:r>
      <w:r>
        <w:rPr>
          <w:spacing w:val="-3"/>
        </w:rPr>
        <w:t xml:space="preserve"> </w:t>
      </w:r>
      <w:del w:id="104" w:author="José Marí Olano" w:date="2025-02-18T18:35:00Z" w16du:dateUtc="2025-02-18T17:35:00Z">
        <w:r w:rsidR="00943659" w:rsidRPr="00943659">
          <w:rPr>
            <w:spacing w:val="-3"/>
          </w:rPr>
          <w:delText xml:space="preserve">cabe recurso directo de </w:delText>
        </w:r>
      </w:del>
      <w:ins w:id="105" w:author="José Marí Olano" w:date="2025-02-18T18:35:00Z" w16du:dateUtc="2025-02-18T17:35:00Z">
        <w:r>
          <w:rPr>
            <w:spacing w:val="-3"/>
          </w:rPr>
          <w:t xml:space="preserve">será recurrible en </w:t>
        </w:r>
      </w:ins>
      <w:r>
        <w:rPr>
          <w:spacing w:val="-3"/>
        </w:rPr>
        <w:t>revisión</w:t>
      </w:r>
      <w:ins w:id="106" w:author="José Marí Olano" w:date="2025-02-18T18:35:00Z" w16du:dateUtc="2025-02-18T17:35:00Z">
        <w:r w:rsidR="00CE169C">
          <w:rPr>
            <w:spacing w:val="-3"/>
          </w:rPr>
          <w:t xml:space="preserve">, y si </w:t>
        </w:r>
        <w:r w:rsidR="00CC4157">
          <w:rPr>
            <w:spacing w:val="-3"/>
          </w:rPr>
          <w:t xml:space="preserve">la </w:t>
        </w:r>
        <w:r w:rsidR="00CE169C" w:rsidRPr="00CE169C">
          <w:rPr>
            <w:spacing w:val="-3"/>
          </w:rPr>
          <w:t>denieg</w:t>
        </w:r>
        <w:r w:rsidR="00CE169C">
          <w:rPr>
            <w:spacing w:val="-3"/>
          </w:rPr>
          <w:t>a</w:t>
        </w:r>
        <w:r w:rsidR="00CC4157">
          <w:rPr>
            <w:spacing w:val="-3"/>
          </w:rPr>
          <w:t xml:space="preserve"> se</w:t>
        </w:r>
        <w:r w:rsidR="00CE169C" w:rsidRPr="00CE169C">
          <w:rPr>
            <w:spacing w:val="-3"/>
          </w:rPr>
          <w:t xml:space="preserve"> procederá al alzamiento del embargo</w:t>
        </w:r>
      </w:ins>
      <w:r>
        <w:rPr>
          <w:spacing w:val="-3"/>
        </w:rPr>
        <w:t>.</w:t>
      </w:r>
    </w:p>
    <w:p w14:paraId="3C1E99FF" w14:textId="77777777" w:rsidR="00412624" w:rsidRDefault="003F3352" w:rsidP="003F3352">
      <w:pPr>
        <w:pStyle w:val="Prrafodelista"/>
        <w:spacing w:before="120" w:after="120" w:line="360" w:lineRule="auto"/>
        <w:ind w:left="993" w:firstLine="283"/>
        <w:jc w:val="both"/>
        <w:rPr>
          <w:del w:id="107" w:author="José Marí Olano" w:date="2025-02-18T18:35:00Z" w16du:dateUtc="2025-02-18T17:35:00Z"/>
          <w:spacing w:val="-3"/>
        </w:rPr>
      </w:pPr>
      <w:r w:rsidRPr="00943659">
        <w:rPr>
          <w:spacing w:val="-3"/>
        </w:rPr>
        <w:t xml:space="preserve">Si en el acto de la subasta no hubiere ningún postor, </w:t>
      </w:r>
      <w:del w:id="108" w:author="José Marí Olano" w:date="2025-02-18T18:35:00Z" w16du:dateUtc="2025-02-18T17:35:00Z">
        <w:r w:rsidRPr="00943659">
          <w:rPr>
            <w:spacing w:val="-3"/>
          </w:rPr>
          <w:delText xml:space="preserve">podrá el acreedor pedir la </w:delText>
        </w:r>
        <w:r>
          <w:rPr>
            <w:spacing w:val="-3"/>
          </w:rPr>
          <w:delText xml:space="preserve">en el plazo de veinte días </w:delText>
        </w:r>
        <w:r w:rsidRPr="00943659">
          <w:rPr>
            <w:spacing w:val="-3"/>
          </w:rPr>
          <w:delText xml:space="preserve">adjudicación de los bienes por el </w:delText>
        </w:r>
        <w:r>
          <w:rPr>
            <w:spacing w:val="-3"/>
          </w:rPr>
          <w:delText>treinta por ciento</w:delText>
        </w:r>
        <w:r w:rsidRPr="00943659">
          <w:rPr>
            <w:spacing w:val="-3"/>
          </w:rPr>
          <w:delText xml:space="preserve"> del valor de tasación o por la cantidad que se le deba por todos los conceptos.</w:delText>
        </w:r>
      </w:del>
    </w:p>
    <w:p w14:paraId="32C26B04" w14:textId="048279ED" w:rsidR="003F3352" w:rsidRPr="00943659" w:rsidRDefault="003F3352" w:rsidP="003F335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del w:id="109" w:author="José Marí Olano" w:date="2025-02-18T18:35:00Z" w16du:dateUtc="2025-02-18T17:35:00Z">
        <w:r>
          <w:rPr>
            <w:spacing w:val="-3"/>
          </w:rPr>
          <w:delText xml:space="preserve">Si no lo hace, </w:delText>
        </w:r>
      </w:del>
      <w:r>
        <w:rPr>
          <w:spacing w:val="-3"/>
        </w:rPr>
        <w:t>se alzará el</w:t>
      </w:r>
      <w:r w:rsidRPr="00943659">
        <w:rPr>
          <w:spacing w:val="-3"/>
        </w:rPr>
        <w:t xml:space="preserve"> embargo</w:t>
      </w:r>
      <w:del w:id="110" w:author="José Marí Olano" w:date="2025-02-18T18:35:00Z" w16du:dateUtc="2025-02-18T17:35:00Z">
        <w:r w:rsidRPr="00943659">
          <w:rPr>
            <w:spacing w:val="-3"/>
          </w:rPr>
          <w:delText xml:space="preserve"> a instancia del ejecutado</w:delText>
        </w:r>
      </w:del>
      <w:r w:rsidRPr="00943659">
        <w:rPr>
          <w:spacing w:val="-3"/>
        </w:rPr>
        <w:t>.</w:t>
      </w:r>
    </w:p>
    <w:p w14:paraId="0CF6D1FD" w14:textId="6A0796BF" w:rsidR="00943659" w:rsidRPr="00943659" w:rsidRDefault="00943659" w:rsidP="002E0C7A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En cualquier momento anterior a la aprobación del remate o de la adjudicación al ejecutante podrá el ejecutado liberar sus bienes pagando íntegramente lo que se deba al ejecutante por principal, intereses y costas. </w:t>
      </w:r>
    </w:p>
    <w:p w14:paraId="543191A7" w14:textId="25D4B0D7" w:rsidR="00943659" w:rsidRPr="00943659" w:rsidRDefault="00943659" w:rsidP="002E0C7A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Aprobado el remate y consignad</w:t>
      </w:r>
      <w:r w:rsidR="00260B3B">
        <w:rPr>
          <w:spacing w:val="-3"/>
        </w:rPr>
        <w:t>o la totalidad de su precio</w:t>
      </w:r>
      <w:r w:rsidRPr="00943659">
        <w:rPr>
          <w:spacing w:val="-3"/>
        </w:rPr>
        <w:t>, se dictará decreto de adjudicación</w:t>
      </w:r>
      <w:r w:rsidR="00FD46F2">
        <w:rPr>
          <w:spacing w:val="-3"/>
        </w:rPr>
        <w:t>, que se publicará en e</w:t>
      </w:r>
      <w:r w:rsidRPr="00943659">
        <w:rPr>
          <w:spacing w:val="-3"/>
        </w:rPr>
        <w:t xml:space="preserve">l Portal de Subastas. </w:t>
      </w:r>
    </w:p>
    <w:p w14:paraId="2D3C9289" w14:textId="4F6F7AF2" w:rsidR="00943659" w:rsidRPr="00943659" w:rsidRDefault="00943659" w:rsidP="00723D4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El precio del remate se entregará al ejecutante a cuenta de la cantidad por la que se hubiere despachado ejecución y, si sobrepasare dicha cantidad, se retendrá el remanente a disposición del tribunal, hasta que se efectúe la liquidación </w:t>
      </w:r>
      <w:r w:rsidR="00F7606A">
        <w:rPr>
          <w:spacing w:val="-3"/>
        </w:rPr>
        <w:t xml:space="preserve">final de intereses y costas, entregándose </w:t>
      </w:r>
      <w:r w:rsidRPr="00943659">
        <w:rPr>
          <w:spacing w:val="-3"/>
        </w:rPr>
        <w:t>al ejecutado el remanente que pudiere existir una</w:t>
      </w:r>
      <w:r w:rsidR="00F7606A">
        <w:rPr>
          <w:spacing w:val="-3"/>
        </w:rPr>
        <w:t xml:space="preserve"> vez</w:t>
      </w:r>
      <w:r w:rsidRPr="00943659">
        <w:rPr>
          <w:spacing w:val="-3"/>
        </w:rPr>
        <w:t xml:space="preserve"> satisfecho plenamente el ejecutante.</w:t>
      </w:r>
    </w:p>
    <w:p w14:paraId="08C2177A" w14:textId="1E73E373" w:rsidR="004530C5" w:rsidRDefault="00943659" w:rsidP="00C24065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Si la cantidad resultase insuficiente para </w:t>
      </w:r>
      <w:r w:rsidR="00C24065">
        <w:rPr>
          <w:spacing w:val="-3"/>
        </w:rPr>
        <w:t xml:space="preserve">satisfacer plenamente al ejecutante, </w:t>
      </w:r>
      <w:r w:rsidRPr="00943659">
        <w:rPr>
          <w:spacing w:val="-3"/>
        </w:rPr>
        <w:t>se imputará por el siguiente orden: intereses remuneratorios, principal, intereses moratorios y costas.</w:t>
      </w:r>
    </w:p>
    <w:p w14:paraId="1C40456B" w14:textId="4740976D" w:rsidR="0085173E" w:rsidRDefault="0085173E" w:rsidP="00C24065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ins w:id="111" w:author="José Marí Olano" w:date="2025-02-18T18:35:00Z" w16du:dateUtc="2025-02-18T17:35:00Z"/>
          <w:spacing w:val="-3"/>
        </w:rPr>
      </w:pPr>
      <w:ins w:id="112" w:author="José Marí Olano" w:date="2025-02-18T18:35:00Z" w16du:dateUtc="2025-02-18T17:35:00Z">
        <w:r>
          <w:rPr>
            <w:spacing w:val="-3"/>
          </w:rPr>
          <w:t xml:space="preserve">Por último, </w:t>
        </w:r>
        <w:r w:rsidR="00B96225">
          <w:rPr>
            <w:spacing w:val="-3"/>
          </w:rPr>
          <w:t xml:space="preserve">puede producirse la denominada </w:t>
        </w:r>
        <w:r w:rsidRPr="0085173E">
          <w:rPr>
            <w:spacing w:val="-3"/>
          </w:rPr>
          <w:t xml:space="preserve">quiebra de la subasta cuando ninguno de los </w:t>
        </w:r>
        <w:r w:rsidR="00B96225">
          <w:rPr>
            <w:spacing w:val="-3"/>
          </w:rPr>
          <w:t xml:space="preserve">sucesivos </w:t>
        </w:r>
        <w:r w:rsidRPr="0085173E">
          <w:rPr>
            <w:spacing w:val="-3"/>
          </w:rPr>
          <w:t>postores paga su postura en plazo</w:t>
        </w:r>
        <w:r w:rsidR="00B96225">
          <w:rPr>
            <w:spacing w:val="-3"/>
          </w:rPr>
          <w:t>, en cuyo caso</w:t>
        </w:r>
        <w:r w:rsidRPr="0085173E">
          <w:rPr>
            <w:spacing w:val="-3"/>
          </w:rPr>
          <w:t xml:space="preserve"> los postores pierden el depósito efectuado, que se aplicará para pagar al acreedor ejecutante, y se iniciará una nueva subasta</w:t>
        </w:r>
        <w:r w:rsidR="00F419F2">
          <w:rPr>
            <w:spacing w:val="-3"/>
          </w:rPr>
          <w:t>.</w:t>
        </w:r>
      </w:ins>
    </w:p>
    <w:p w14:paraId="11349D30" w14:textId="77777777" w:rsidR="00943659" w:rsidRPr="00943659" w:rsidRDefault="00943659" w:rsidP="00943659">
      <w:pPr>
        <w:spacing w:before="120" w:after="120" w:line="360" w:lineRule="auto"/>
        <w:ind w:firstLine="708"/>
        <w:jc w:val="both"/>
        <w:rPr>
          <w:spacing w:val="-3"/>
        </w:rPr>
      </w:pPr>
    </w:p>
    <w:p w14:paraId="2A7EFD6D" w14:textId="60438426" w:rsidR="00943659" w:rsidRPr="00D6363F" w:rsidRDefault="00943659" w:rsidP="00D6363F">
      <w:pPr>
        <w:spacing w:before="120" w:after="120" w:line="360" w:lineRule="auto"/>
        <w:jc w:val="both"/>
        <w:rPr>
          <w:b/>
          <w:bCs/>
          <w:spacing w:val="-3"/>
        </w:rPr>
      </w:pPr>
      <w:r w:rsidRPr="00D6363F">
        <w:rPr>
          <w:b/>
          <w:bCs/>
          <w:spacing w:val="-3"/>
        </w:rPr>
        <w:t>LA SUBASTA DE BIENES INMUEBLES.</w:t>
      </w:r>
    </w:p>
    <w:p w14:paraId="27A8BAF8" w14:textId="7607AD59" w:rsidR="00943659" w:rsidRPr="00943659" w:rsidRDefault="00D6363F" w:rsidP="00B21A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subasta de bienes inmuebles</w:t>
      </w:r>
      <w:r w:rsidR="00B21A92">
        <w:rPr>
          <w:spacing w:val="-3"/>
        </w:rPr>
        <w:t xml:space="preserve">, que también se aplica a la de </w:t>
      </w:r>
      <w:r w:rsidR="00943659" w:rsidRPr="00943659">
        <w:rPr>
          <w:spacing w:val="-3"/>
        </w:rPr>
        <w:t>bienes muebles sujetos a publicidad registral</w:t>
      </w:r>
      <w:r w:rsidR="00036BC1">
        <w:rPr>
          <w:spacing w:val="-3"/>
        </w:rPr>
        <w:t xml:space="preserve"> similar a la inmobiliaria</w:t>
      </w:r>
      <w:r w:rsidR="00B21A92">
        <w:rPr>
          <w:spacing w:val="-3"/>
        </w:rPr>
        <w:t xml:space="preserve">, se rige por las normas de la </w:t>
      </w:r>
      <w:r w:rsidR="00943659" w:rsidRPr="00943659">
        <w:rPr>
          <w:spacing w:val="-3"/>
        </w:rPr>
        <w:t>subasta de bienes muebles</w:t>
      </w:r>
      <w:r w:rsidR="00B21A92">
        <w:rPr>
          <w:spacing w:val="-3"/>
        </w:rPr>
        <w:t xml:space="preserve"> con las especialidades recogidas por los artículos 6</w:t>
      </w:r>
      <w:r w:rsidR="00381414">
        <w:rPr>
          <w:spacing w:val="-3"/>
        </w:rPr>
        <w:t>55</w:t>
      </w:r>
      <w:r w:rsidR="00B21A92">
        <w:rPr>
          <w:spacing w:val="-3"/>
        </w:rPr>
        <w:t xml:space="preserve"> a 6</w:t>
      </w:r>
      <w:r w:rsidR="00381414">
        <w:rPr>
          <w:spacing w:val="-3"/>
        </w:rPr>
        <w:t>75</w:t>
      </w:r>
      <w:r w:rsidR="00B21A92">
        <w:rPr>
          <w:spacing w:val="-3"/>
        </w:rPr>
        <w:t xml:space="preserve"> de la Ley de Enjuiciamiento Civil</w:t>
      </w:r>
      <w:r w:rsidR="00943659" w:rsidRPr="00943659">
        <w:rPr>
          <w:spacing w:val="-3"/>
        </w:rPr>
        <w:t xml:space="preserve">, </w:t>
      </w:r>
      <w:r w:rsidR="00381414">
        <w:rPr>
          <w:spacing w:val="-3"/>
        </w:rPr>
        <w:t>entre las que destacan las siguientes:</w:t>
      </w:r>
    </w:p>
    <w:p w14:paraId="5D129C6B" w14:textId="2C4CA145" w:rsidR="00736169" w:rsidRPr="00736169" w:rsidRDefault="00736169" w:rsidP="00736169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13" w:author="José Marí Olano" w:date="2025-02-18T18:35:00Z" w16du:dateUtc="2025-02-18T17:35:00Z"/>
          <w:spacing w:val="-3"/>
        </w:rPr>
      </w:pPr>
      <w:ins w:id="114" w:author="José Marí Olano" w:date="2025-02-18T18:35:00Z" w16du:dateUtc="2025-02-18T17:35:00Z">
        <w:r>
          <w:rPr>
            <w:spacing w:val="-3"/>
          </w:rPr>
          <w:t>C</w:t>
        </w:r>
        <w:r w:rsidRPr="00736169">
          <w:rPr>
            <w:spacing w:val="-3"/>
          </w:rPr>
          <w:t xml:space="preserve">uando </w:t>
        </w:r>
        <w:r>
          <w:rPr>
            <w:spacing w:val="-3"/>
          </w:rPr>
          <w:t xml:space="preserve">sea </w:t>
        </w:r>
        <w:r w:rsidRPr="00736169">
          <w:rPr>
            <w:spacing w:val="-3"/>
          </w:rPr>
          <w:t xml:space="preserve">objeto de la subasta la vivienda habitual del ejecutado y el acreedor sea una empresa de vivienda o un gran tenedor de vivienda, </w:t>
        </w:r>
        <w:r w:rsidR="0072369C">
          <w:rPr>
            <w:spacing w:val="-3"/>
          </w:rPr>
          <w:t xml:space="preserve">el ejecutante </w:t>
        </w:r>
        <w:r w:rsidRPr="00736169">
          <w:rPr>
            <w:spacing w:val="-3"/>
          </w:rPr>
          <w:t>deberá acreditar antes del inicio de la vía de apremio, si el deudor se encuentra en situación de vulnerabilidad económica</w:t>
        </w:r>
        <w:r w:rsidR="007826CF">
          <w:rPr>
            <w:spacing w:val="-3"/>
          </w:rPr>
          <w:t xml:space="preserve"> en los términos previstos.</w:t>
        </w:r>
      </w:ins>
    </w:p>
    <w:p w14:paraId="3C3E7EC6" w14:textId="0347834A" w:rsidR="00736169" w:rsidRDefault="007826CF" w:rsidP="00736169">
      <w:pPr>
        <w:pStyle w:val="Prrafodelista"/>
        <w:spacing w:before="120" w:after="120" w:line="360" w:lineRule="auto"/>
        <w:ind w:left="993" w:firstLine="283"/>
        <w:jc w:val="both"/>
        <w:rPr>
          <w:ins w:id="115" w:author="José Marí Olano" w:date="2025-02-18T18:35:00Z" w16du:dateUtc="2025-02-18T17:35:00Z"/>
          <w:spacing w:val="-3"/>
        </w:rPr>
      </w:pPr>
      <w:ins w:id="116" w:author="José Marí Olano" w:date="2025-02-18T18:35:00Z" w16du:dateUtc="2025-02-18T17:35:00Z">
        <w:r>
          <w:rPr>
            <w:spacing w:val="-3"/>
          </w:rPr>
          <w:t xml:space="preserve">Si </w:t>
        </w:r>
        <w:r w:rsidR="00736169" w:rsidRPr="00736169">
          <w:rPr>
            <w:spacing w:val="-3"/>
          </w:rPr>
          <w:t>el deudor hipotecario se encuentr</w:t>
        </w:r>
        <w:r>
          <w:rPr>
            <w:spacing w:val="-3"/>
          </w:rPr>
          <w:t>a</w:t>
        </w:r>
        <w:r w:rsidR="00736169" w:rsidRPr="00736169">
          <w:rPr>
            <w:spacing w:val="-3"/>
          </w:rPr>
          <w:t xml:space="preserve"> en </w:t>
        </w:r>
        <w:r>
          <w:rPr>
            <w:spacing w:val="-3"/>
          </w:rPr>
          <w:t xml:space="preserve">esta </w:t>
        </w:r>
        <w:r w:rsidR="00736169" w:rsidRPr="00736169">
          <w:rPr>
            <w:spacing w:val="-3"/>
          </w:rPr>
          <w:t>situación, no se iniciará la vía de apremio si no se acredita que la parte actora se ha sometido al procedimiento de conciliación o intermediación que a tal efecto establezcan las Administraciones Públicas</w:t>
        </w:r>
        <w:r w:rsidR="007D17B4">
          <w:rPr>
            <w:spacing w:val="-3"/>
          </w:rPr>
          <w:t>.</w:t>
        </w:r>
      </w:ins>
    </w:p>
    <w:p w14:paraId="0F198B25" w14:textId="69E9751B" w:rsidR="00943659" w:rsidRPr="00943659" w:rsidRDefault="00036BC1" w:rsidP="002F187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l</w:t>
      </w:r>
      <w:r w:rsidR="00943659" w:rsidRPr="00943659">
        <w:rPr>
          <w:spacing w:val="-3"/>
        </w:rPr>
        <w:t xml:space="preserve">etrado de la Administración de Justicia librará mandamiento al </w:t>
      </w:r>
      <w:r w:rsidR="001F2F5C">
        <w:rPr>
          <w:spacing w:val="-3"/>
        </w:rPr>
        <w:t>r</w:t>
      </w:r>
      <w:r w:rsidR="00943659" w:rsidRPr="00943659">
        <w:rPr>
          <w:spacing w:val="-3"/>
        </w:rPr>
        <w:t xml:space="preserve">egistrador para que remita al </w:t>
      </w:r>
      <w:r w:rsidR="001F2F5C">
        <w:rPr>
          <w:spacing w:val="-3"/>
        </w:rPr>
        <w:t>j</w:t>
      </w:r>
      <w:r w:rsidR="00943659" w:rsidRPr="00943659">
        <w:rPr>
          <w:spacing w:val="-3"/>
        </w:rPr>
        <w:t>uzgado certificación electrónic</w:t>
      </w:r>
      <w:r w:rsidR="001F2F5C">
        <w:rPr>
          <w:spacing w:val="-3"/>
        </w:rPr>
        <w:t>a</w:t>
      </w:r>
      <w:r w:rsidR="00943659" w:rsidRPr="00943659">
        <w:rPr>
          <w:spacing w:val="-3"/>
        </w:rPr>
        <w:t xml:space="preserve"> en la que consten los siguientes extremos:</w:t>
      </w:r>
    </w:p>
    <w:p w14:paraId="15522846" w14:textId="7C1A73F3" w:rsidR="00943659" w:rsidRPr="002F1878" w:rsidRDefault="00943659" w:rsidP="00B838D2">
      <w:pPr>
        <w:pStyle w:val="Prrafodelista"/>
        <w:numPr>
          <w:ilvl w:val="0"/>
          <w:numId w:val="3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F1878">
        <w:rPr>
          <w:spacing w:val="-3"/>
        </w:rPr>
        <w:t xml:space="preserve">La titularidad del dominio y demás derechos reales del bien </w:t>
      </w:r>
      <w:r w:rsidR="00D16364" w:rsidRPr="002F1878">
        <w:rPr>
          <w:spacing w:val="-3"/>
        </w:rPr>
        <w:t>embargado</w:t>
      </w:r>
      <w:r w:rsidRPr="002F1878">
        <w:rPr>
          <w:spacing w:val="-3"/>
        </w:rPr>
        <w:t>.</w:t>
      </w:r>
    </w:p>
    <w:p w14:paraId="0BDFC413" w14:textId="2865D3AB" w:rsidR="00943659" w:rsidRPr="002F1878" w:rsidRDefault="00943659" w:rsidP="00B838D2">
      <w:pPr>
        <w:pStyle w:val="Prrafodelista"/>
        <w:numPr>
          <w:ilvl w:val="0"/>
          <w:numId w:val="3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F1878">
        <w:rPr>
          <w:spacing w:val="-3"/>
        </w:rPr>
        <w:t xml:space="preserve">Los derechos de cualquier naturaleza que existan sobre el bien embargado, </w:t>
      </w:r>
      <w:r w:rsidR="008907A0" w:rsidRPr="002F1878">
        <w:rPr>
          <w:spacing w:val="-3"/>
        </w:rPr>
        <w:t>con</w:t>
      </w:r>
      <w:r w:rsidRPr="002F1878">
        <w:rPr>
          <w:spacing w:val="-3"/>
        </w:rPr>
        <w:t xml:space="preserve"> relación completa de las cargas que lo graven o, en su caso, que se halla libre de cargas.</w:t>
      </w:r>
    </w:p>
    <w:p w14:paraId="50048D79" w14:textId="52833DFA" w:rsidR="007416FB" w:rsidRDefault="00943659" w:rsidP="00B838D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El </w:t>
      </w:r>
      <w:r w:rsidR="00D04D80">
        <w:rPr>
          <w:spacing w:val="-3"/>
        </w:rPr>
        <w:t>r</w:t>
      </w:r>
      <w:r w:rsidRPr="00943659">
        <w:rPr>
          <w:spacing w:val="-3"/>
        </w:rPr>
        <w:t xml:space="preserve">egistrador hará constar por nota marginal </w:t>
      </w:r>
      <w:r w:rsidR="00C33BB9">
        <w:rPr>
          <w:spacing w:val="-3"/>
        </w:rPr>
        <w:t>que se ha expedido</w:t>
      </w:r>
      <w:r w:rsidRPr="00943659">
        <w:rPr>
          <w:spacing w:val="-3"/>
        </w:rPr>
        <w:t xml:space="preserve"> la certificación </w:t>
      </w:r>
      <w:r w:rsidR="00D04D80">
        <w:rPr>
          <w:spacing w:val="-3"/>
        </w:rPr>
        <w:t>de dominio y cargas</w:t>
      </w:r>
      <w:r w:rsidRPr="00943659">
        <w:rPr>
          <w:spacing w:val="-3"/>
        </w:rPr>
        <w:t>.</w:t>
      </w:r>
    </w:p>
    <w:p w14:paraId="30904E5A" w14:textId="70350EEB" w:rsidR="00943659" w:rsidRPr="00943659" w:rsidRDefault="00943659" w:rsidP="00B838D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Así mismo</w:t>
      </w:r>
      <w:r w:rsidR="007416FB">
        <w:rPr>
          <w:spacing w:val="-3"/>
        </w:rPr>
        <w:t>,</w:t>
      </w:r>
      <w:r w:rsidRPr="00943659">
        <w:rPr>
          <w:spacing w:val="-3"/>
        </w:rPr>
        <w:t xml:space="preserve"> notificará inmediatamente y de forma telemática, al letrado de la Administración de Justicia y al Portal de Subastas</w:t>
      </w:r>
      <w:r w:rsidR="007416FB">
        <w:rPr>
          <w:spacing w:val="-3"/>
        </w:rPr>
        <w:t>,</w:t>
      </w:r>
      <w:r w:rsidRPr="00943659">
        <w:rPr>
          <w:spacing w:val="-3"/>
        </w:rPr>
        <w:t xml:space="preserve"> el hecho de haberse presentado otro u otros títulos que afecten o modifiquen la información inicial</w:t>
      </w:r>
      <w:r w:rsidR="002F1878">
        <w:rPr>
          <w:spacing w:val="-3"/>
        </w:rPr>
        <w:t>, lo que será publicado inmediatamente en el</w:t>
      </w:r>
      <w:r w:rsidRPr="00943659">
        <w:rPr>
          <w:spacing w:val="-3"/>
        </w:rPr>
        <w:t xml:space="preserve"> Portal de Subastas.</w:t>
      </w:r>
    </w:p>
    <w:p w14:paraId="67D47BE3" w14:textId="77777777" w:rsidR="003A5DB1" w:rsidRDefault="00943659" w:rsidP="002352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Si de la certificación resultare que el bien embargado se encuentra inscrito a nombre de persona distinta del ejecutado, </w:t>
      </w:r>
      <w:r w:rsidR="00235253">
        <w:rPr>
          <w:spacing w:val="-3"/>
        </w:rPr>
        <w:t xml:space="preserve">se alzará el embargo </w:t>
      </w:r>
      <w:r w:rsidR="00191806">
        <w:rPr>
          <w:spacing w:val="-3"/>
        </w:rPr>
        <w:t xml:space="preserve">previa audiencia de </w:t>
      </w:r>
      <w:r w:rsidRPr="00943659">
        <w:rPr>
          <w:spacing w:val="-3"/>
        </w:rPr>
        <w:t>las partes, a menos que</w:t>
      </w:r>
      <w:r w:rsidR="003A5DB1">
        <w:rPr>
          <w:spacing w:val="-3"/>
        </w:rPr>
        <w:t>:</w:t>
      </w:r>
    </w:p>
    <w:p w14:paraId="3D06853D" w14:textId="77777777" w:rsidR="003A5DB1" w:rsidRDefault="003A5DB1" w:rsidP="003A5DB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943659" w:rsidRPr="00943659">
        <w:rPr>
          <w:spacing w:val="-3"/>
        </w:rPr>
        <w:t xml:space="preserve">l procedimiento se siga contra el ejecutado en concepto de heredero </w:t>
      </w:r>
      <w:r w:rsidR="00652C8E">
        <w:rPr>
          <w:spacing w:val="-3"/>
        </w:rPr>
        <w:t>del titular registral</w:t>
      </w:r>
      <w:r>
        <w:rPr>
          <w:spacing w:val="-3"/>
        </w:rPr>
        <w:t>.</w:t>
      </w:r>
    </w:p>
    <w:p w14:paraId="2029CDD1" w14:textId="03578FF6" w:rsidR="00235253" w:rsidRDefault="003A5DB1" w:rsidP="003A5DB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943659" w:rsidRPr="00943659">
        <w:rPr>
          <w:spacing w:val="-3"/>
        </w:rPr>
        <w:t>l embargo se hubiere trabado teniendo en cuenta tal concepto.</w:t>
      </w:r>
    </w:p>
    <w:p w14:paraId="290B63CF" w14:textId="6AADE321" w:rsidR="00943659" w:rsidRPr="00943659" w:rsidRDefault="003A5DB1" w:rsidP="003A5DB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943659" w:rsidRPr="00943659">
        <w:rPr>
          <w:spacing w:val="-3"/>
        </w:rPr>
        <w:t>a inscripción del dominio a nombre de persona distinta del ejecutado fuera posterior a la anotación del embargo.</w:t>
      </w:r>
    </w:p>
    <w:p w14:paraId="764D41BB" w14:textId="77777777" w:rsidR="000304A6" w:rsidRPr="00943659" w:rsidRDefault="000304A6" w:rsidP="000304A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de la certificación resultaren </w:t>
      </w:r>
      <w:r w:rsidRPr="00943659">
        <w:rPr>
          <w:spacing w:val="-3"/>
        </w:rPr>
        <w:t>créditos anteriores que sean preferentes</w:t>
      </w:r>
      <w:r>
        <w:rPr>
          <w:spacing w:val="-3"/>
        </w:rPr>
        <w:t>, e</w:t>
      </w:r>
      <w:r w:rsidRPr="00943659">
        <w:rPr>
          <w:spacing w:val="-3"/>
        </w:rPr>
        <w:t>l letrado de la Administración de Justicia se dirigirá de oficio</w:t>
      </w:r>
      <w:r>
        <w:rPr>
          <w:spacing w:val="-3"/>
        </w:rPr>
        <w:t xml:space="preserve"> </w:t>
      </w:r>
      <w:r w:rsidRPr="00943659">
        <w:rPr>
          <w:spacing w:val="-3"/>
        </w:rPr>
        <w:t xml:space="preserve">a </w:t>
      </w:r>
      <w:r>
        <w:rPr>
          <w:spacing w:val="-3"/>
        </w:rPr>
        <w:t>sus</w:t>
      </w:r>
      <w:r w:rsidRPr="00943659">
        <w:rPr>
          <w:spacing w:val="-3"/>
        </w:rPr>
        <w:t xml:space="preserve"> titulares</w:t>
      </w:r>
      <w:r>
        <w:rPr>
          <w:spacing w:val="-3"/>
        </w:rPr>
        <w:t xml:space="preserve"> y</w:t>
      </w:r>
      <w:r w:rsidRPr="00943659">
        <w:rPr>
          <w:spacing w:val="-3"/>
        </w:rPr>
        <w:t xml:space="preserve"> </w:t>
      </w:r>
      <w:r>
        <w:rPr>
          <w:spacing w:val="-3"/>
        </w:rPr>
        <w:t>al ejecutado</w:t>
      </w:r>
      <w:r w:rsidRPr="00943659">
        <w:rPr>
          <w:spacing w:val="-3"/>
        </w:rPr>
        <w:t xml:space="preserve"> para que informen sobre la subsistencia del crédito y su actual cuantía.</w:t>
      </w:r>
    </w:p>
    <w:p w14:paraId="3FA67E78" w14:textId="42B98889" w:rsidR="008F5F12" w:rsidRDefault="0026524D" w:rsidP="007766D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de la certificación resultaren </w:t>
      </w:r>
      <w:r w:rsidR="009F1422">
        <w:rPr>
          <w:spacing w:val="-3"/>
        </w:rPr>
        <w:t>derechos</w:t>
      </w:r>
      <w:r w:rsidR="00022243">
        <w:rPr>
          <w:spacing w:val="-3"/>
        </w:rPr>
        <w:t xml:space="preserve"> inscrito</w:t>
      </w:r>
      <w:r w:rsidR="00E30519">
        <w:rPr>
          <w:spacing w:val="-3"/>
        </w:rPr>
        <w:t>s</w:t>
      </w:r>
      <w:r w:rsidR="00022243">
        <w:rPr>
          <w:spacing w:val="-3"/>
        </w:rPr>
        <w:t xml:space="preserve"> con </w:t>
      </w:r>
      <w:r w:rsidR="00022243" w:rsidRPr="00943659">
        <w:rPr>
          <w:spacing w:val="-3"/>
        </w:rPr>
        <w:t>posterioridad al gravamen que se ejecuta</w:t>
      </w:r>
      <w:r w:rsidR="009F1422">
        <w:rPr>
          <w:spacing w:val="-3"/>
        </w:rPr>
        <w:t>, e</w:t>
      </w:r>
      <w:r w:rsidR="00943659" w:rsidRPr="00943659">
        <w:rPr>
          <w:spacing w:val="-3"/>
        </w:rPr>
        <w:t xml:space="preserve">l registrador comunicará la existencia de la ejecución a </w:t>
      </w:r>
      <w:r w:rsidR="009F1422">
        <w:rPr>
          <w:spacing w:val="-3"/>
        </w:rPr>
        <w:t>sus</w:t>
      </w:r>
      <w:r w:rsidR="00943659" w:rsidRPr="00943659">
        <w:rPr>
          <w:spacing w:val="-3"/>
        </w:rPr>
        <w:t xml:space="preserve"> titulares siempre que su domicilio conste en el Registro.</w:t>
      </w:r>
    </w:p>
    <w:p w14:paraId="1C8C2562" w14:textId="77777777" w:rsidR="00022243" w:rsidRDefault="00022243" w:rsidP="001B6536">
      <w:pPr>
        <w:pStyle w:val="Prrafodelista"/>
        <w:spacing w:before="120" w:after="120" w:line="360" w:lineRule="auto"/>
        <w:ind w:left="993" w:firstLine="283"/>
        <w:jc w:val="both"/>
        <w:rPr>
          <w:del w:id="117" w:author="José Marí Olano" w:date="2025-02-18T18:35:00Z" w16du:dateUtc="2025-02-18T17:35:00Z"/>
          <w:spacing w:val="-3"/>
        </w:rPr>
      </w:pPr>
      <w:del w:id="118" w:author="José Marí Olano" w:date="2025-02-18T18:35:00Z" w16du:dateUtc="2025-02-18T17:35:00Z">
        <w:r>
          <w:rPr>
            <w:spacing w:val="-3"/>
          </w:rPr>
          <w:delText xml:space="preserve">Tales titulares podrán </w:delText>
        </w:r>
        <w:r w:rsidRPr="00943659">
          <w:rPr>
            <w:spacing w:val="-3"/>
          </w:rPr>
          <w:delText>satisfa</w:delText>
        </w:r>
        <w:r>
          <w:rPr>
            <w:spacing w:val="-3"/>
          </w:rPr>
          <w:delText>cer</w:delText>
        </w:r>
        <w:r w:rsidRPr="00943659">
          <w:rPr>
            <w:spacing w:val="-3"/>
          </w:rPr>
          <w:delText xml:space="preserve"> antes del remate el importe del crédito, intereses y costas, </w:delText>
        </w:r>
        <w:r>
          <w:rPr>
            <w:spacing w:val="-3"/>
          </w:rPr>
          <w:delText xml:space="preserve">en cuyo caso </w:delText>
        </w:r>
        <w:r w:rsidRPr="00943659">
          <w:rPr>
            <w:spacing w:val="-3"/>
          </w:rPr>
          <w:delText>quedarán subrogados en los derechos del actor hasta donde alcance el importe satisfecho</w:delText>
        </w:r>
        <w:r w:rsidR="00F2775D">
          <w:rPr>
            <w:spacing w:val="-3"/>
          </w:rPr>
          <w:delText>.</w:delText>
        </w:r>
      </w:del>
    </w:p>
    <w:p w14:paraId="7749270B" w14:textId="22AF4250" w:rsidR="00943659" w:rsidRDefault="00943659" w:rsidP="00B853C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  <w:pPrChange w:id="119" w:author="José Marí Olano" w:date="2025-02-18T18:35:00Z" w16du:dateUtc="2025-02-18T17:35:00Z">
          <w:pPr>
            <w:pStyle w:val="Prrafodelista"/>
            <w:numPr>
              <w:numId w:val="33"/>
            </w:numPr>
            <w:spacing w:before="120" w:after="120" w:line="360" w:lineRule="auto"/>
            <w:ind w:left="993" w:hanging="284"/>
            <w:jc w:val="both"/>
          </w:pPr>
        </w:pPrChange>
      </w:pPr>
      <w:r w:rsidRPr="00943659">
        <w:rPr>
          <w:spacing w:val="-3"/>
        </w:rPr>
        <w:t>A los titulares de derechos inscritos con posterioridad a la expedición de la certificación de dominio y cargas no se les realizará comunicación alguna, pero se les dará intervención las actuaciones del procedimiento que les afecten.</w:t>
      </w:r>
    </w:p>
    <w:p w14:paraId="7FFBE233" w14:textId="69FA90D3" w:rsidR="00B853C4" w:rsidRPr="00B853C4" w:rsidRDefault="00854431" w:rsidP="00854431">
      <w:pPr>
        <w:pStyle w:val="Prrafodelista"/>
        <w:spacing w:before="120" w:after="120" w:line="360" w:lineRule="auto"/>
        <w:ind w:left="993" w:firstLine="283"/>
        <w:jc w:val="both"/>
        <w:rPr>
          <w:ins w:id="120" w:author="José Marí Olano" w:date="2025-02-18T18:35:00Z" w16du:dateUtc="2025-02-18T17:35:00Z"/>
          <w:spacing w:val="-3"/>
        </w:rPr>
      </w:pPr>
      <w:ins w:id="121" w:author="José Marí Olano" w:date="2025-02-18T18:35:00Z" w16du:dateUtc="2025-02-18T17:35:00Z">
        <w:r>
          <w:rPr>
            <w:spacing w:val="-3"/>
          </w:rPr>
          <w:t>Los</w:t>
        </w:r>
        <w:r w:rsidR="00B853C4">
          <w:rPr>
            <w:spacing w:val="-3"/>
          </w:rPr>
          <w:t xml:space="preserve"> titulares </w:t>
        </w:r>
        <w:r>
          <w:rPr>
            <w:spacing w:val="-3"/>
          </w:rPr>
          <w:t xml:space="preserve">de derechos inscritos con </w:t>
        </w:r>
        <w:r w:rsidRPr="00943659">
          <w:rPr>
            <w:spacing w:val="-3"/>
          </w:rPr>
          <w:t>posterioridad al gravamen que se ejecuta</w:t>
        </w:r>
        <w:r>
          <w:rPr>
            <w:spacing w:val="-3"/>
          </w:rPr>
          <w:t xml:space="preserve"> </w:t>
        </w:r>
        <w:r w:rsidR="00B853C4">
          <w:rPr>
            <w:spacing w:val="-3"/>
          </w:rPr>
          <w:t xml:space="preserve">podrán </w:t>
        </w:r>
        <w:r w:rsidR="00B853C4" w:rsidRPr="00943659">
          <w:rPr>
            <w:spacing w:val="-3"/>
          </w:rPr>
          <w:t>satisfa</w:t>
        </w:r>
        <w:r w:rsidR="00B853C4">
          <w:rPr>
            <w:spacing w:val="-3"/>
          </w:rPr>
          <w:t>cer</w:t>
        </w:r>
        <w:r w:rsidR="00B853C4" w:rsidRPr="00943659">
          <w:rPr>
            <w:spacing w:val="-3"/>
          </w:rPr>
          <w:t xml:space="preserve"> antes del remate el importe del crédito, intereses y costas, </w:t>
        </w:r>
        <w:r w:rsidR="00B853C4">
          <w:rPr>
            <w:spacing w:val="-3"/>
          </w:rPr>
          <w:t xml:space="preserve">en cuyo caso </w:t>
        </w:r>
        <w:r w:rsidR="00B853C4" w:rsidRPr="00943659">
          <w:rPr>
            <w:spacing w:val="-3"/>
          </w:rPr>
          <w:t xml:space="preserve">quedarán subrogados en los derechos del </w:t>
        </w:r>
        <w:r w:rsidR="004C365A">
          <w:rPr>
            <w:spacing w:val="-3"/>
          </w:rPr>
          <w:t>ejecutante</w:t>
        </w:r>
        <w:r w:rsidR="00B853C4" w:rsidRPr="00943659">
          <w:rPr>
            <w:spacing w:val="-3"/>
          </w:rPr>
          <w:t xml:space="preserve"> hasta donde alcance el importe satisfecho</w:t>
        </w:r>
        <w:r w:rsidR="00B853C4">
          <w:rPr>
            <w:spacing w:val="-3"/>
          </w:rPr>
          <w:t>.</w:t>
        </w:r>
      </w:ins>
    </w:p>
    <w:p w14:paraId="097FA35F" w14:textId="49532AB8" w:rsidR="00943659" w:rsidRPr="00943659" w:rsidRDefault="00943659" w:rsidP="00FC507A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Cuando conste la existencia e identidad de </w:t>
      </w:r>
      <w:r w:rsidR="00467403">
        <w:rPr>
          <w:spacing w:val="-3"/>
        </w:rPr>
        <w:t>ocupantes del</w:t>
      </w:r>
      <w:r w:rsidRPr="00943659">
        <w:rPr>
          <w:spacing w:val="-3"/>
        </w:rPr>
        <w:t xml:space="preserve"> inmueble embargado</w:t>
      </w:r>
      <w:ins w:id="122" w:author="José Marí Olano" w:date="2025-02-18T18:35:00Z" w16du:dateUtc="2025-02-18T17:35:00Z">
        <w:r w:rsidR="009E5C05">
          <w:rPr>
            <w:spacing w:val="-3"/>
          </w:rPr>
          <w:t xml:space="preserve"> distintos del ejecutado</w:t>
        </w:r>
      </w:ins>
      <w:r w:rsidRPr="00943659">
        <w:rPr>
          <w:spacing w:val="-3"/>
        </w:rPr>
        <w:t>, se les notificará la existencia de la ejecución, para que, en el plazo d</w:t>
      </w:r>
      <w:r w:rsidR="00467403">
        <w:rPr>
          <w:spacing w:val="-3"/>
        </w:rPr>
        <w:t>e</w:t>
      </w:r>
      <w:r w:rsidRPr="00943659">
        <w:rPr>
          <w:spacing w:val="-3"/>
        </w:rPr>
        <w:t xml:space="preserve"> diez días, presenten los títulos que justifiquen su situación.</w:t>
      </w:r>
    </w:p>
    <w:p w14:paraId="3AF88C7B" w14:textId="77777777" w:rsidR="00C4768D" w:rsidRDefault="00943659" w:rsidP="009F3F3A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Si antes de que se venda o adjudique </w:t>
      </w:r>
      <w:r w:rsidR="00823124">
        <w:rPr>
          <w:spacing w:val="-3"/>
        </w:rPr>
        <w:t>el</w:t>
      </w:r>
      <w:r w:rsidRPr="00943659">
        <w:rPr>
          <w:spacing w:val="-3"/>
        </w:rPr>
        <w:t xml:space="preserve"> inmueble y después de haberse anotado su embargo, </w:t>
      </w:r>
      <w:r w:rsidR="009F3F3A">
        <w:rPr>
          <w:spacing w:val="-3"/>
        </w:rPr>
        <w:t>adquiriese el inmueble</w:t>
      </w:r>
      <w:r w:rsidRPr="00943659">
        <w:rPr>
          <w:spacing w:val="-3"/>
        </w:rPr>
        <w:t xml:space="preserve"> un tercer poseedor</w:t>
      </w:r>
      <w:r w:rsidR="009F3F3A">
        <w:rPr>
          <w:spacing w:val="-3"/>
        </w:rPr>
        <w:t xml:space="preserve">, se entenderán con él </w:t>
      </w:r>
      <w:r w:rsidR="009F3F3A" w:rsidRPr="00943659">
        <w:rPr>
          <w:spacing w:val="-3"/>
        </w:rPr>
        <w:t xml:space="preserve">las actuaciones </w:t>
      </w:r>
      <w:r w:rsidR="009F3F3A">
        <w:rPr>
          <w:spacing w:val="-3"/>
        </w:rPr>
        <w:t xml:space="preserve">posteriores </w:t>
      </w:r>
      <w:r w:rsidRPr="00943659">
        <w:rPr>
          <w:spacing w:val="-3"/>
        </w:rPr>
        <w:t>sin paralizar el curso del procedimiento.</w:t>
      </w:r>
    </w:p>
    <w:p w14:paraId="41EC5F1B" w14:textId="71D95E03" w:rsidR="00943659" w:rsidRPr="00943659" w:rsidRDefault="00943659" w:rsidP="00C4768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En cualquier momento anterior a la aprobación del remate o a la adjudicación al acreedor, el tercer poseedor podrá liberar el bien satisfaciendo principal, intereses y costas.</w:t>
      </w:r>
    </w:p>
    <w:p w14:paraId="52873228" w14:textId="4782E17D" w:rsidR="00170D3C" w:rsidRDefault="004B45DA" w:rsidP="00170D3C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tipo </w:t>
      </w:r>
      <w:r w:rsidR="00AB48BB">
        <w:rPr>
          <w:spacing w:val="-3"/>
        </w:rPr>
        <w:t xml:space="preserve">o valor </w:t>
      </w:r>
      <w:r>
        <w:rPr>
          <w:spacing w:val="-3"/>
        </w:rPr>
        <w:t xml:space="preserve">por el que los </w:t>
      </w:r>
      <w:r w:rsidR="00943659" w:rsidRPr="00943659">
        <w:rPr>
          <w:spacing w:val="-3"/>
        </w:rPr>
        <w:t xml:space="preserve">bienes inmuebles saldrán a subasta </w:t>
      </w:r>
      <w:r w:rsidR="00AB48BB">
        <w:rPr>
          <w:spacing w:val="-3"/>
        </w:rPr>
        <w:t xml:space="preserve">será el que </w:t>
      </w:r>
      <w:r w:rsidR="00943659" w:rsidRPr="00943659">
        <w:rPr>
          <w:spacing w:val="-3"/>
        </w:rPr>
        <w:t xml:space="preserve">resulte de deducir de su avalúo el importe de todas las cargas y derechos </w:t>
      </w:r>
      <w:del w:id="123" w:author="José Marí Olano" w:date="2025-02-18T18:35:00Z" w16du:dateUtc="2025-02-18T17:35:00Z">
        <w:r w:rsidR="00943659" w:rsidRPr="00943659">
          <w:rPr>
            <w:spacing w:val="-3"/>
          </w:rPr>
          <w:delText>anteriores</w:delText>
        </w:r>
      </w:del>
      <w:ins w:id="124" w:author="José Marí Olano" w:date="2025-02-18T18:35:00Z" w16du:dateUtc="2025-02-18T17:35:00Z">
        <w:r w:rsidR="000C3DCB">
          <w:rPr>
            <w:spacing w:val="-3"/>
          </w:rPr>
          <w:t>preferentes</w:t>
        </w:r>
      </w:ins>
      <w:r w:rsidR="000C3DCB">
        <w:rPr>
          <w:spacing w:val="-3"/>
        </w:rPr>
        <w:t xml:space="preserve"> </w:t>
      </w:r>
      <w:r w:rsidR="00943659" w:rsidRPr="00943659">
        <w:rPr>
          <w:spacing w:val="-3"/>
        </w:rPr>
        <w:t>al gravamen por el que se hubiera despachado ejecución.</w:t>
      </w:r>
    </w:p>
    <w:p w14:paraId="19A7126F" w14:textId="0D5C218A" w:rsidR="00943659" w:rsidRPr="00943659" w:rsidRDefault="00943659" w:rsidP="00170D3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Si el valor de las cargas o gravámenes iguala o excede del </w:t>
      </w:r>
      <w:r w:rsidR="00AC321D">
        <w:rPr>
          <w:spacing w:val="-3"/>
        </w:rPr>
        <w:t>avalúo</w:t>
      </w:r>
      <w:r w:rsidRPr="00943659">
        <w:rPr>
          <w:spacing w:val="-3"/>
        </w:rPr>
        <w:t xml:space="preserve">, </w:t>
      </w:r>
      <w:r w:rsidR="00F85EEE">
        <w:rPr>
          <w:spacing w:val="-3"/>
        </w:rPr>
        <w:t xml:space="preserve">se suspenderá la </w:t>
      </w:r>
      <w:r w:rsidRPr="00943659">
        <w:rPr>
          <w:spacing w:val="-3"/>
        </w:rPr>
        <w:t>ejecución sobre ese bien.</w:t>
      </w:r>
    </w:p>
    <w:p w14:paraId="04FF7C19" w14:textId="77777777" w:rsidR="00FF718D" w:rsidRDefault="00372C7C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25" w:author="José Marí Olano" w:date="2025-02-18T18:35:00Z" w16du:dateUtc="2025-02-18T17:35:00Z"/>
          <w:spacing w:val="-3"/>
        </w:rPr>
      </w:pPr>
      <w:ins w:id="126" w:author="José Marí Olano" w:date="2025-02-18T18:35:00Z" w16du:dateUtc="2025-02-18T17:35:00Z">
        <w:r w:rsidRPr="00372C7C">
          <w:rPr>
            <w:spacing w:val="-3"/>
          </w:rPr>
          <w:t>El Portal de Subastas se comunicará con el Registro correspondiente para que la información registral electrónica referida a la finca subastada se mantenga permanente actualizada hasta el término de la subasta</w:t>
        </w:r>
        <w:r w:rsidR="00FF718D">
          <w:rPr>
            <w:spacing w:val="-3"/>
          </w:rPr>
          <w:t>.</w:t>
        </w:r>
      </w:ins>
    </w:p>
    <w:p w14:paraId="7A832C2F" w14:textId="2CC351F9" w:rsidR="006F130E" w:rsidRDefault="006F130E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27" w:author="José Marí Olano" w:date="2025-02-18T18:35:00Z" w16du:dateUtc="2025-02-18T17:35:00Z"/>
          <w:spacing w:val="-3"/>
        </w:rPr>
      </w:pPr>
      <w:ins w:id="128" w:author="José Marí Olano" w:date="2025-02-18T18:35:00Z" w16du:dateUtc="2025-02-18T17:35:00Z">
        <w:r>
          <w:rPr>
            <w:spacing w:val="-3"/>
          </w:rPr>
          <w:t xml:space="preserve">Para </w:t>
        </w:r>
        <w:r w:rsidR="00E10E1C" w:rsidRPr="00943659">
          <w:rPr>
            <w:spacing w:val="-3"/>
          </w:rPr>
          <w:t>tomar parte en la subasta los licitadores deberán</w:t>
        </w:r>
        <w:r w:rsidR="00E10E1C">
          <w:rPr>
            <w:spacing w:val="-3"/>
          </w:rPr>
          <w:t xml:space="preserve"> c</w:t>
        </w:r>
        <w:r w:rsidR="00E10E1C" w:rsidRPr="00E10E1C">
          <w:rPr>
            <w:spacing w:val="-3"/>
          </w:rPr>
          <w:t xml:space="preserve">onsignar el </w:t>
        </w:r>
        <w:r w:rsidR="00E10E1C">
          <w:rPr>
            <w:spacing w:val="-3"/>
          </w:rPr>
          <w:t>veinte</w:t>
        </w:r>
        <w:r w:rsidR="00E10E1C" w:rsidRPr="00E10E1C">
          <w:rPr>
            <w:spacing w:val="-3"/>
          </w:rPr>
          <w:t xml:space="preserve"> por ciento del valor de los bienes, con un mínimo de mil euros</w:t>
        </w:r>
        <w:r w:rsidR="00E10E1C">
          <w:rPr>
            <w:spacing w:val="-3"/>
          </w:rPr>
          <w:t>.</w:t>
        </w:r>
      </w:ins>
    </w:p>
    <w:p w14:paraId="0E63443D" w14:textId="0912643D" w:rsidR="00225DDB" w:rsidRDefault="00225DDB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29" w:author="José Marí Olano" w:date="2025-02-18T18:35:00Z" w16du:dateUtc="2025-02-18T17:35:00Z"/>
          <w:spacing w:val="-3"/>
        </w:rPr>
      </w:pPr>
      <w:ins w:id="130" w:author="José Marí Olano" w:date="2025-02-18T18:35:00Z" w16du:dateUtc="2025-02-18T17:35:00Z">
        <w:r>
          <w:rPr>
            <w:spacing w:val="-3"/>
          </w:rPr>
          <w:t>D</w:t>
        </w:r>
        <w:r w:rsidRPr="00225DDB">
          <w:rPr>
            <w:spacing w:val="-3"/>
          </w:rPr>
          <w:t xml:space="preserve">urante el período de licitación, cualquier </w:t>
        </w:r>
        <w:r w:rsidR="00141152">
          <w:rPr>
            <w:spacing w:val="-3"/>
          </w:rPr>
          <w:t xml:space="preserve">licitador </w:t>
        </w:r>
        <w:r w:rsidRPr="00225DDB">
          <w:rPr>
            <w:spacing w:val="-3"/>
          </w:rPr>
          <w:t>podrá solicitar inspección el inmueble ejecutado</w:t>
        </w:r>
        <w:r w:rsidR="00141152">
          <w:rPr>
            <w:spacing w:val="-3"/>
          </w:rPr>
          <w:t>,</w:t>
        </w:r>
        <w:r w:rsidRPr="00225DDB">
          <w:rPr>
            <w:spacing w:val="-3"/>
          </w:rPr>
          <w:t xml:space="preserve"> siendo necesario el consentimiento de su poseedor</w:t>
        </w:r>
        <w:r w:rsidR="00141152">
          <w:rPr>
            <w:spacing w:val="-3"/>
          </w:rPr>
          <w:t>.</w:t>
        </w:r>
      </w:ins>
    </w:p>
    <w:p w14:paraId="136ED29E" w14:textId="3341F923" w:rsidR="00943659" w:rsidRDefault="001C5EA3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A51">
        <w:rPr>
          <w:spacing w:val="-3"/>
        </w:rPr>
        <w:t>El remate se aprobará c</w:t>
      </w:r>
      <w:r w:rsidR="00F85EEE" w:rsidRPr="00A24A51">
        <w:rPr>
          <w:spacing w:val="-3"/>
        </w:rPr>
        <w:t xml:space="preserve">uando la mejor postura sea igual o superior al setenta por ciento del </w:t>
      </w:r>
      <w:r w:rsidR="00AC321D">
        <w:rPr>
          <w:spacing w:val="-3"/>
        </w:rPr>
        <w:t>tipo</w:t>
      </w:r>
      <w:r w:rsidR="004D3FD0">
        <w:rPr>
          <w:spacing w:val="-3"/>
        </w:rPr>
        <w:t xml:space="preserve">, fijándose </w:t>
      </w:r>
      <w:r w:rsidR="00504DCE">
        <w:rPr>
          <w:spacing w:val="-3"/>
        </w:rPr>
        <w:t>reglas análogas a las de la subasta de bienes muebles para los siguientes casos:</w:t>
      </w:r>
    </w:p>
    <w:p w14:paraId="03115DCB" w14:textId="77777777" w:rsidR="00943659" w:rsidRPr="00FD3D94" w:rsidRDefault="0068007D" w:rsidP="00FD3D94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del w:id="131" w:author="José Marí Olano" w:date="2025-02-18T18:35:00Z" w16du:dateUtc="2025-02-18T17:35:00Z"/>
          <w:spacing w:val="-3"/>
        </w:rPr>
      </w:pPr>
      <w:del w:id="132" w:author="José Marí Olano" w:date="2025-02-18T18:35:00Z" w16du:dateUtc="2025-02-18T17:35:00Z">
        <w:r w:rsidRPr="00FD3D94">
          <w:rPr>
            <w:spacing w:val="-3"/>
          </w:rPr>
          <w:delText xml:space="preserve">La existencia de </w:delText>
        </w:r>
        <w:r w:rsidR="00943659" w:rsidRPr="00FD3D94">
          <w:rPr>
            <w:spacing w:val="-3"/>
          </w:rPr>
          <w:delText xml:space="preserve">posturas superiores al </w:delText>
        </w:r>
        <w:r w:rsidRPr="00FD3D94">
          <w:rPr>
            <w:spacing w:val="-3"/>
          </w:rPr>
          <w:delText xml:space="preserve">setenta por ciento pero con ofrecimiento de </w:delText>
        </w:r>
        <w:r w:rsidR="00943659" w:rsidRPr="00FD3D94">
          <w:rPr>
            <w:spacing w:val="-3"/>
          </w:rPr>
          <w:delText>pagar a plazos con garantías</w:delText>
        </w:r>
      </w:del>
    </w:p>
    <w:p w14:paraId="674CC0C6" w14:textId="77777777" w:rsidR="002F5711" w:rsidRDefault="00FD3D94" w:rsidP="002F571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F5711">
        <w:rPr>
          <w:spacing w:val="-3"/>
        </w:rPr>
        <w:t xml:space="preserve">La </w:t>
      </w:r>
      <w:r w:rsidR="00816AEC" w:rsidRPr="002F5711">
        <w:rPr>
          <w:spacing w:val="-3"/>
        </w:rPr>
        <w:t>posibilidad de que el ejecutado presente tercero que mejore la</w:t>
      </w:r>
      <w:r w:rsidR="004474A3" w:rsidRPr="002F5711">
        <w:rPr>
          <w:spacing w:val="-3"/>
        </w:rPr>
        <w:t xml:space="preserve"> postura inferior al setenta por ciento</w:t>
      </w:r>
      <w:r w:rsidR="004B4CC3" w:rsidRPr="002F5711">
        <w:rPr>
          <w:spacing w:val="-3"/>
        </w:rPr>
        <w:t xml:space="preserve"> del tipo</w:t>
      </w:r>
      <w:r w:rsidR="002F5711">
        <w:rPr>
          <w:spacing w:val="-3"/>
        </w:rPr>
        <w:t>.</w:t>
      </w:r>
    </w:p>
    <w:p w14:paraId="7B272E69" w14:textId="77777777" w:rsidR="00EB6AC4" w:rsidRDefault="002F5711" w:rsidP="002F571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posibilidad de que </w:t>
      </w:r>
      <w:r w:rsidR="004474A3" w:rsidRPr="002F5711">
        <w:rPr>
          <w:spacing w:val="-3"/>
        </w:rPr>
        <w:t xml:space="preserve">el ejecutante se adjudique </w:t>
      </w:r>
      <w:r>
        <w:rPr>
          <w:spacing w:val="-3"/>
        </w:rPr>
        <w:t>el bien por el setenta por ciento del valor de tasación o por la cantidad que se le deba por todos los conceptos.</w:t>
      </w:r>
    </w:p>
    <w:p w14:paraId="7DA32623" w14:textId="31629C79" w:rsidR="004F50B1" w:rsidRDefault="00EB6AC4" w:rsidP="002F571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posibilidad de adjudicar </w:t>
      </w:r>
      <w:r w:rsidR="00ED356E">
        <w:rPr>
          <w:spacing w:val="-3"/>
        </w:rPr>
        <w:t>al mejor postor cuya postura sea superior al cincuenta por ciento del avalúo.</w:t>
      </w:r>
    </w:p>
    <w:p w14:paraId="6B8EE9EA" w14:textId="1096F2EE" w:rsidR="00133ED8" w:rsidRDefault="00133ED8" w:rsidP="00133ED8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3ED8">
        <w:rPr>
          <w:spacing w:val="-3"/>
        </w:rPr>
        <w:t>No existiendo postores, la posibilidad de que el ejecutante pida</w:t>
      </w:r>
      <w:r w:rsidR="00314D72" w:rsidRPr="00133ED8">
        <w:rPr>
          <w:spacing w:val="-3"/>
        </w:rPr>
        <w:t xml:space="preserve"> </w:t>
      </w:r>
      <w:r w:rsidRPr="00133ED8">
        <w:rPr>
          <w:spacing w:val="-3"/>
        </w:rPr>
        <w:t xml:space="preserve">la </w:t>
      </w:r>
      <w:r w:rsidR="00314D72" w:rsidRPr="00133ED8">
        <w:rPr>
          <w:spacing w:val="-3"/>
        </w:rPr>
        <w:t>adjudicación de</w:t>
      </w:r>
      <w:r w:rsidRPr="00133ED8">
        <w:rPr>
          <w:spacing w:val="-3"/>
        </w:rPr>
        <w:t>l</w:t>
      </w:r>
      <w:r w:rsidR="00314D72" w:rsidRPr="00133ED8">
        <w:rPr>
          <w:spacing w:val="-3"/>
        </w:rPr>
        <w:t xml:space="preserve"> bien por el cincuenta por ciento del </w:t>
      </w:r>
      <w:r w:rsidR="00D147BB">
        <w:rPr>
          <w:spacing w:val="-3"/>
        </w:rPr>
        <w:t xml:space="preserve">avalúo </w:t>
      </w:r>
      <w:r w:rsidR="00314D72" w:rsidRPr="00133ED8">
        <w:rPr>
          <w:spacing w:val="-3"/>
        </w:rPr>
        <w:t>o por la cantidad que se le deba por todos los conceptos</w:t>
      </w:r>
      <w:ins w:id="133" w:author="José Marí Olano" w:date="2025-02-18T18:35:00Z" w16du:dateUtc="2025-02-18T17:35:00Z">
        <w:r w:rsidR="00A40300">
          <w:rPr>
            <w:spacing w:val="-3"/>
          </w:rPr>
          <w:t>,</w:t>
        </w:r>
        <w:r w:rsidR="00A40300" w:rsidRPr="00A40300">
          <w:rPr>
            <w:spacing w:val="-3"/>
          </w:rPr>
          <w:t xml:space="preserve"> sin que pueda ser inferior al </w:t>
        </w:r>
        <w:r w:rsidR="00A40300">
          <w:rPr>
            <w:spacing w:val="-3"/>
          </w:rPr>
          <w:t>cuarenta</w:t>
        </w:r>
        <w:r w:rsidR="00A40300" w:rsidRPr="00A40300">
          <w:rPr>
            <w:spacing w:val="-3"/>
          </w:rPr>
          <w:t xml:space="preserve"> por ciento del </w:t>
        </w:r>
        <w:r w:rsidR="00A40300">
          <w:rPr>
            <w:spacing w:val="-3"/>
          </w:rPr>
          <w:t>avalúo</w:t>
        </w:r>
        <w:r w:rsidR="00A40300" w:rsidRPr="00A40300">
          <w:rPr>
            <w:spacing w:val="-3"/>
          </w:rPr>
          <w:t>.</w:t>
        </w:r>
      </w:ins>
    </w:p>
    <w:p w14:paraId="7B02F69E" w14:textId="7D0CB529" w:rsidR="00943659" w:rsidRDefault="00943659" w:rsidP="00133ED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ED8">
        <w:rPr>
          <w:spacing w:val="-3"/>
        </w:rPr>
        <w:t>Quien resulte adjudicatario del bien inmueble habrá de aceptar la subsistencia de las cargas o gravámenes anteriores y subrogarse en la responsabilidad derivada de ellos.</w:t>
      </w:r>
    </w:p>
    <w:p w14:paraId="367CA584" w14:textId="59221345" w:rsidR="009A1D81" w:rsidRPr="00133ED8" w:rsidRDefault="009A1D81" w:rsidP="00133ED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ins w:id="134" w:author="José Marí Olano" w:date="2025-02-18T18:35:00Z" w16du:dateUtc="2025-02-18T17:35:00Z"/>
          <w:spacing w:val="-3"/>
        </w:rPr>
      </w:pPr>
      <w:ins w:id="135" w:author="José Marí Olano" w:date="2025-02-18T18:35:00Z" w16du:dateUtc="2025-02-18T17:35:00Z">
        <w:r>
          <w:rPr>
            <w:spacing w:val="-3"/>
          </w:rPr>
          <w:t xml:space="preserve">Una vez satisfecho el crédito del ejecutante, </w:t>
        </w:r>
        <w:r w:rsidRPr="009A1D81">
          <w:rPr>
            <w:spacing w:val="-3"/>
          </w:rPr>
          <w:t>el remanente, si lo hubiera, se retendrá para el pago de quienes tengan su derecho inscrito o anotado con posterioridad al del ejecutante. Si satisfechos estos acreedores aún existiere sobrante, se entregará al ejecutado o al tercer poseedor</w:t>
        </w:r>
        <w:r w:rsidR="00E8653B">
          <w:rPr>
            <w:spacing w:val="-3"/>
          </w:rPr>
          <w:t>.</w:t>
        </w:r>
      </w:ins>
    </w:p>
    <w:p w14:paraId="044F7D5A" w14:textId="43BB4151" w:rsidR="00943659" w:rsidRPr="00943659" w:rsidRDefault="00943659" w:rsidP="00133ED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Será título bastante para la inscripción el testimonio del decreto de adjudicación que exprese</w:t>
      </w:r>
      <w:r w:rsidR="00E3505D">
        <w:rPr>
          <w:spacing w:val="-3"/>
        </w:rPr>
        <w:t xml:space="preserve"> </w:t>
      </w:r>
      <w:r w:rsidRPr="00943659">
        <w:rPr>
          <w:spacing w:val="-3"/>
        </w:rPr>
        <w:t>las circunstancias necesarias para la inscripción con arreglo a la legislación hipotecaria.</w:t>
      </w:r>
    </w:p>
    <w:p w14:paraId="2943F75C" w14:textId="108B1BEE" w:rsidR="00943659" w:rsidRPr="00943659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A instancia del adquirente, se expedirá mandamiento de cancelación de la anotación </w:t>
      </w:r>
      <w:r w:rsidR="008473AD">
        <w:rPr>
          <w:spacing w:val="-3"/>
        </w:rPr>
        <w:t>de embargo</w:t>
      </w:r>
      <w:r w:rsidR="00216A0C">
        <w:rPr>
          <w:spacing w:val="-3"/>
        </w:rPr>
        <w:t xml:space="preserve"> y de todas </w:t>
      </w:r>
      <w:r w:rsidRPr="00943659">
        <w:rPr>
          <w:spacing w:val="-3"/>
        </w:rPr>
        <w:t>las inscripciones y anotaciones posteriores.</w:t>
      </w:r>
    </w:p>
    <w:p w14:paraId="2F754B61" w14:textId="5680E621" w:rsidR="00943659" w:rsidRPr="00943659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A instancia de</w:t>
      </w:r>
      <w:r w:rsidR="008473AD">
        <w:rPr>
          <w:spacing w:val="-3"/>
        </w:rPr>
        <w:t>l adquirente</w:t>
      </w:r>
      <w:r w:rsidRPr="00943659">
        <w:rPr>
          <w:spacing w:val="-3"/>
        </w:rPr>
        <w:t>, el testimonio del decreto de adjudicación y el mandamiento de cancelación de cargas se remitirán electrónicamente al Registro.</w:t>
      </w:r>
    </w:p>
    <w:p w14:paraId="38E60190" w14:textId="77777777" w:rsidR="00CB6C68" w:rsidRDefault="00943659" w:rsidP="00CB6C6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Si el adquirente lo solicitara, se le pondrá en posesión del inmueble que no se hallare ocupado.</w:t>
      </w:r>
    </w:p>
    <w:p w14:paraId="0E23D43F" w14:textId="77777777" w:rsidR="00973DDB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Si el inmueble estuviera ocupado, </w:t>
      </w:r>
      <w:r w:rsidR="00CB6C68">
        <w:rPr>
          <w:spacing w:val="-3"/>
        </w:rPr>
        <w:t xml:space="preserve">se </w:t>
      </w:r>
      <w:r w:rsidRPr="00943659">
        <w:rPr>
          <w:spacing w:val="-3"/>
        </w:rPr>
        <w:t xml:space="preserve">acordará de inmediato el lanzamiento cuando el </w:t>
      </w:r>
      <w:r w:rsidR="00D6378C">
        <w:rPr>
          <w:spacing w:val="-3"/>
        </w:rPr>
        <w:t>t</w:t>
      </w:r>
      <w:r w:rsidRPr="00943659">
        <w:rPr>
          <w:spacing w:val="-3"/>
        </w:rPr>
        <w:t xml:space="preserve">ribunal haya resuelto que el ocupante no tiene derecho a permanecer en </w:t>
      </w:r>
      <w:r w:rsidR="00CB6C68">
        <w:rPr>
          <w:spacing w:val="-3"/>
        </w:rPr>
        <w:t>e</w:t>
      </w:r>
      <w:r w:rsidRPr="00943659">
        <w:rPr>
          <w:spacing w:val="-3"/>
        </w:rPr>
        <w:t>l</w:t>
      </w:r>
      <w:r w:rsidR="00CB6C68">
        <w:rPr>
          <w:spacing w:val="-3"/>
        </w:rPr>
        <w:t xml:space="preserve"> inmueble</w:t>
      </w:r>
      <w:r w:rsidRPr="00943659">
        <w:rPr>
          <w:spacing w:val="-3"/>
        </w:rPr>
        <w:t>.</w:t>
      </w:r>
    </w:p>
    <w:p w14:paraId="553FCA08" w14:textId="32269B62" w:rsidR="00943659" w:rsidRPr="00943659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Los ocupantes desalojados podrán ejercitar los derechos que crean asistirles en el juicio que corresponda.</w:t>
      </w:r>
    </w:p>
    <w:p w14:paraId="031E5D4B" w14:textId="77777777" w:rsidR="00973DDB" w:rsidRDefault="00973DDB" w:rsidP="00973DDB">
      <w:pPr>
        <w:spacing w:before="120" w:after="120" w:line="360" w:lineRule="auto"/>
        <w:ind w:firstLine="708"/>
        <w:jc w:val="both"/>
        <w:rPr>
          <w:spacing w:val="-3"/>
        </w:rPr>
      </w:pPr>
    </w:p>
    <w:p w14:paraId="439F3769" w14:textId="166A3275" w:rsidR="00943659" w:rsidRPr="00973DDB" w:rsidRDefault="00943659" w:rsidP="00973DDB">
      <w:pPr>
        <w:spacing w:before="120" w:after="120" w:line="360" w:lineRule="auto"/>
        <w:jc w:val="both"/>
        <w:rPr>
          <w:b/>
          <w:bCs/>
          <w:spacing w:val="-3"/>
        </w:rPr>
      </w:pPr>
      <w:r w:rsidRPr="00973DDB">
        <w:rPr>
          <w:b/>
          <w:bCs/>
          <w:spacing w:val="-3"/>
        </w:rPr>
        <w:t>LA ADMINISTRACIÓN PARA EL PAGO.</w:t>
      </w:r>
    </w:p>
    <w:p w14:paraId="5F4185DD" w14:textId="0A73E63B" w:rsidR="00943659" w:rsidRDefault="00193210" w:rsidP="0094365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administración para el pago o forzosa </w:t>
      </w:r>
      <w:r w:rsidR="00E062A3">
        <w:rPr>
          <w:spacing w:val="-3"/>
        </w:rPr>
        <w:t xml:space="preserve">está regulada en los artículos </w:t>
      </w:r>
      <w:r w:rsidR="00E062A3" w:rsidRPr="00943659">
        <w:rPr>
          <w:spacing w:val="-3"/>
        </w:rPr>
        <w:t>676 a 680</w:t>
      </w:r>
      <w:r w:rsidR="00E062A3">
        <w:rPr>
          <w:spacing w:val="-3"/>
        </w:rPr>
        <w:t xml:space="preserve"> de la Ley de Enjuiciamiento Civil, cuyas reglas esenciales son las siguientes:</w:t>
      </w:r>
    </w:p>
    <w:p w14:paraId="595B6197" w14:textId="77777777" w:rsidR="00410866" w:rsidRPr="008F5DBB" w:rsidRDefault="00410866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>La administración para pago puede constituirse sobre los bienes embargados que produzcan rendimientos, frutos o productos, los cuales se aplicarán al pago del principal, intereses y costas de la ejecución.</w:t>
      </w:r>
    </w:p>
    <w:p w14:paraId="4C3DD04D" w14:textId="5EBAD4BF" w:rsidR="00695904" w:rsidRPr="008F5DBB" w:rsidRDefault="00943659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 xml:space="preserve">El ejecutante </w:t>
      </w:r>
      <w:r w:rsidR="008F5DBB">
        <w:rPr>
          <w:spacing w:val="-3"/>
        </w:rPr>
        <w:t xml:space="preserve">podrá </w:t>
      </w:r>
      <w:r w:rsidRPr="008F5DBB">
        <w:rPr>
          <w:spacing w:val="-3"/>
        </w:rPr>
        <w:t xml:space="preserve">pedir </w:t>
      </w:r>
      <w:r w:rsidR="00747248" w:rsidRPr="008F5DBB">
        <w:rPr>
          <w:spacing w:val="-3"/>
        </w:rPr>
        <w:t xml:space="preserve">en cualquier momento </w:t>
      </w:r>
      <w:r w:rsidRPr="008F5DBB">
        <w:rPr>
          <w:spacing w:val="-3"/>
        </w:rPr>
        <w:t xml:space="preserve">que se le entreguen los bienes </w:t>
      </w:r>
      <w:r w:rsidR="000D4A9F" w:rsidRPr="008F5DBB">
        <w:rPr>
          <w:spacing w:val="-3"/>
        </w:rPr>
        <w:t xml:space="preserve">del ejecutado </w:t>
      </w:r>
      <w:r w:rsidRPr="008F5DBB">
        <w:rPr>
          <w:spacing w:val="-3"/>
        </w:rPr>
        <w:t>en administración</w:t>
      </w:r>
      <w:r w:rsidR="006675B8" w:rsidRPr="008F5DBB">
        <w:rPr>
          <w:spacing w:val="-3"/>
        </w:rPr>
        <w:t xml:space="preserve">, </w:t>
      </w:r>
      <w:r w:rsidR="00747248" w:rsidRPr="008F5DBB">
        <w:rPr>
          <w:spacing w:val="-3"/>
        </w:rPr>
        <w:t xml:space="preserve">lo que </w:t>
      </w:r>
      <w:r w:rsidR="00B73F6B" w:rsidRPr="008F5DBB">
        <w:rPr>
          <w:spacing w:val="-3"/>
        </w:rPr>
        <w:t>será aprobad</w:t>
      </w:r>
      <w:r w:rsidR="00747248" w:rsidRPr="008F5DBB">
        <w:rPr>
          <w:spacing w:val="-3"/>
        </w:rPr>
        <w:t>o</w:t>
      </w:r>
      <w:r w:rsidR="00B73F6B" w:rsidRPr="008F5DBB">
        <w:rPr>
          <w:spacing w:val="-3"/>
        </w:rPr>
        <w:t xml:space="preserve"> por decreto </w:t>
      </w:r>
      <w:r w:rsidR="00410866" w:rsidRPr="008F5DBB">
        <w:rPr>
          <w:spacing w:val="-3"/>
        </w:rPr>
        <w:t>previa audiencia del ejecutado,</w:t>
      </w:r>
      <w:r w:rsidR="00B73F6B" w:rsidRPr="008F5DBB">
        <w:rPr>
          <w:spacing w:val="-3"/>
        </w:rPr>
        <w:t xml:space="preserve"> entreg</w:t>
      </w:r>
      <w:r w:rsidR="00410866" w:rsidRPr="008F5DBB">
        <w:rPr>
          <w:spacing w:val="-3"/>
        </w:rPr>
        <w:t>ándose</w:t>
      </w:r>
      <w:r w:rsidR="00B73F6B" w:rsidRPr="008F5DBB">
        <w:rPr>
          <w:spacing w:val="-3"/>
        </w:rPr>
        <w:t xml:space="preserve"> la posesión de los bienes al ejecutante previo inventario de </w:t>
      </w:r>
      <w:proofErr w:type="gramStart"/>
      <w:r w:rsidR="00B73F6B" w:rsidRPr="008F5DBB">
        <w:rPr>
          <w:spacing w:val="-3"/>
        </w:rPr>
        <w:t>los mismos</w:t>
      </w:r>
      <w:proofErr w:type="gramEnd"/>
      <w:r w:rsidR="00B73F6B" w:rsidRPr="008F5DBB">
        <w:rPr>
          <w:spacing w:val="-3"/>
        </w:rPr>
        <w:t>.</w:t>
      </w:r>
    </w:p>
    <w:p w14:paraId="141CCECE" w14:textId="71347747" w:rsidR="00943659" w:rsidRPr="008F5DBB" w:rsidRDefault="00695904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>E</w:t>
      </w:r>
      <w:r w:rsidR="00943659" w:rsidRPr="008F5DBB">
        <w:rPr>
          <w:spacing w:val="-3"/>
        </w:rPr>
        <w:t>l ejecutante rendirá cuentas anualmente</w:t>
      </w:r>
      <w:r w:rsidR="00D83A2F" w:rsidRPr="008F5DBB">
        <w:rPr>
          <w:spacing w:val="-3"/>
        </w:rPr>
        <w:t xml:space="preserve">, y si el ejecutado no está conforme con las mismas </w:t>
      </w:r>
      <w:r w:rsidR="000F483C" w:rsidRPr="008F5DBB">
        <w:rPr>
          <w:spacing w:val="-3"/>
        </w:rPr>
        <w:t>se resolverá mediante decreto sobre la aprobación o rectificación de las cuentas presentadas, previa</w:t>
      </w:r>
      <w:r w:rsidR="005D679E" w:rsidRPr="008F5DBB">
        <w:rPr>
          <w:spacing w:val="-3"/>
        </w:rPr>
        <w:t xml:space="preserve"> comparecencia de las partes y, en su caso, proposición y práctica de pruebas</w:t>
      </w:r>
      <w:r w:rsidR="00943659" w:rsidRPr="008F5DBB">
        <w:rPr>
          <w:spacing w:val="-3"/>
        </w:rPr>
        <w:t>.</w:t>
      </w:r>
    </w:p>
    <w:p w14:paraId="6019C1FE" w14:textId="16A3C9CE" w:rsidR="00943659" w:rsidRPr="008F5DBB" w:rsidRDefault="005D679E" w:rsidP="00E864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F5DBB">
        <w:rPr>
          <w:spacing w:val="-3"/>
        </w:rPr>
        <w:t xml:space="preserve">El resto de </w:t>
      </w:r>
      <w:proofErr w:type="gramStart"/>
      <w:r w:rsidRPr="008F5DBB">
        <w:rPr>
          <w:spacing w:val="-3"/>
        </w:rPr>
        <w:t>controversias</w:t>
      </w:r>
      <w:proofErr w:type="gramEnd"/>
      <w:r w:rsidRPr="008F5DBB">
        <w:rPr>
          <w:spacing w:val="-3"/>
        </w:rPr>
        <w:t xml:space="preserve"> que puedan surgir se resolverán</w:t>
      </w:r>
      <w:r w:rsidR="00943659" w:rsidRPr="008F5DBB">
        <w:rPr>
          <w:spacing w:val="-3"/>
        </w:rPr>
        <w:t xml:space="preserve"> por los trámites del juicio verbal.</w:t>
      </w:r>
    </w:p>
    <w:p w14:paraId="0DE7DE0F" w14:textId="77777777" w:rsidR="00AC0E35" w:rsidRDefault="005D679E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>La administración</w:t>
      </w:r>
      <w:r w:rsidR="00943659" w:rsidRPr="008F5DBB">
        <w:rPr>
          <w:spacing w:val="-3"/>
        </w:rPr>
        <w:t xml:space="preserve"> terminará cuando </w:t>
      </w:r>
      <w:r w:rsidR="001D6348" w:rsidRPr="008F5DBB">
        <w:rPr>
          <w:spacing w:val="-3"/>
        </w:rPr>
        <w:t>se haya saldado la deuda del ejecutado en su totalidad</w:t>
      </w:r>
      <w:r w:rsidR="00797B92" w:rsidRPr="008F5DBB">
        <w:rPr>
          <w:spacing w:val="-3"/>
        </w:rPr>
        <w:t xml:space="preserve"> o cuando </w:t>
      </w:r>
      <w:r w:rsidR="00943659" w:rsidRPr="008F5DBB">
        <w:rPr>
          <w:spacing w:val="-3"/>
        </w:rPr>
        <w:t xml:space="preserve">el ejecutante pida </w:t>
      </w:r>
      <w:r w:rsidR="008F5DBB" w:rsidRPr="008F5DBB">
        <w:rPr>
          <w:spacing w:val="-3"/>
        </w:rPr>
        <w:t>que finalice y se</w:t>
      </w:r>
      <w:r w:rsidR="00943659" w:rsidRPr="008F5DBB">
        <w:rPr>
          <w:spacing w:val="-3"/>
        </w:rPr>
        <w:t xml:space="preserve"> proceda a la realización forzosa por otros medios.</w:t>
      </w:r>
    </w:p>
    <w:p w14:paraId="06F610E8" w14:textId="70FBFB62" w:rsidR="00943659" w:rsidRPr="008F5DBB" w:rsidRDefault="00943659" w:rsidP="00AC0E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F5DBB">
        <w:rPr>
          <w:spacing w:val="-3"/>
        </w:rPr>
        <w:t>En</w:t>
      </w:r>
      <w:r w:rsidR="008F5DBB" w:rsidRPr="008F5DBB">
        <w:rPr>
          <w:spacing w:val="-3"/>
        </w:rPr>
        <w:t xml:space="preserve"> ambos casos se devolverá la posesión de los bienes administrados al deudor y el ejecutante rendirá </w:t>
      </w:r>
      <w:r w:rsidRPr="008F5DBB">
        <w:rPr>
          <w:spacing w:val="-3"/>
        </w:rPr>
        <w:t xml:space="preserve">cuenta general </w:t>
      </w:r>
      <w:r w:rsidR="008F5DBB" w:rsidRPr="008F5DBB">
        <w:rPr>
          <w:spacing w:val="-3"/>
        </w:rPr>
        <w:t>de su administración</w:t>
      </w:r>
      <w:r w:rsidRPr="008F5DBB">
        <w:rPr>
          <w:spacing w:val="-3"/>
        </w:rPr>
        <w:t>.</w:t>
      </w:r>
    </w:p>
    <w:p w14:paraId="28F34117" w14:textId="4CFD7C2C" w:rsidR="00943659" w:rsidRDefault="00943659" w:rsidP="00943659">
      <w:pPr>
        <w:spacing w:before="120" w:after="120" w:line="360" w:lineRule="auto"/>
        <w:ind w:firstLine="708"/>
        <w:jc w:val="both"/>
        <w:rPr>
          <w:spacing w:val="-3"/>
        </w:rPr>
      </w:pPr>
    </w:p>
    <w:p w14:paraId="64E2944D" w14:textId="77777777" w:rsidR="00495998" w:rsidRDefault="00495998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200A57E" w14:textId="481B2E74" w:rsidR="004D7B30" w:rsidRDefault="004D7B3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201B7" w14:textId="77777777" w:rsidR="00DB1FAC" w:rsidRDefault="00DB1FAC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06EFDEA" w14:textId="77777777" w:rsidR="004D7B30" w:rsidRDefault="004D7B30" w:rsidP="00381761">
      <w:pPr>
        <w:spacing w:before="120" w:after="120" w:line="360" w:lineRule="auto"/>
        <w:ind w:firstLine="708"/>
        <w:jc w:val="both"/>
        <w:rPr>
          <w:del w:id="136" w:author="José Marí Olano" w:date="2025-02-18T18:35:00Z" w16du:dateUtc="2025-02-18T17:35:00Z"/>
          <w:spacing w:val="-3"/>
        </w:rPr>
      </w:pPr>
    </w:p>
    <w:p w14:paraId="1D0FE8C1" w14:textId="77777777" w:rsidR="00DB1FAC" w:rsidRDefault="00DB1FAC" w:rsidP="00381761">
      <w:pPr>
        <w:spacing w:before="120" w:after="120" w:line="360" w:lineRule="auto"/>
        <w:ind w:firstLine="708"/>
        <w:jc w:val="both"/>
        <w:rPr>
          <w:del w:id="137" w:author="José Marí Olano" w:date="2025-02-18T18:35:00Z" w16du:dateUtc="2025-02-18T17:35:00Z"/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5044F6A" w:rsidR="005726E8" w:rsidRPr="00FF4CC7" w:rsidRDefault="002B270C" w:rsidP="003B1331">
      <w:pPr>
        <w:spacing w:before="120" w:after="120" w:line="360" w:lineRule="auto"/>
        <w:ind w:firstLine="708"/>
        <w:jc w:val="right"/>
        <w:rPr>
          <w:spacing w:val="-3"/>
        </w:rPr>
      </w:pPr>
      <w:del w:id="138" w:author="José Marí Olano" w:date="2025-02-18T18:35:00Z" w16du:dateUtc="2025-02-18T17:35:00Z">
        <w:r>
          <w:rPr>
            <w:spacing w:val="-3"/>
          </w:rPr>
          <w:delText>2</w:delText>
        </w:r>
        <w:r w:rsidR="00AC0E35">
          <w:rPr>
            <w:spacing w:val="-3"/>
          </w:rPr>
          <w:delText>7</w:delText>
        </w:r>
      </w:del>
      <w:ins w:id="139" w:author="José Marí Olano" w:date="2025-02-18T18:35:00Z" w16du:dateUtc="2025-02-18T17:35:00Z">
        <w:r w:rsidR="002A13A2">
          <w:rPr>
            <w:spacing w:val="-3"/>
          </w:rPr>
          <w:t>17</w:t>
        </w:r>
      </w:ins>
      <w:r w:rsidR="00FC39A8">
        <w:rPr>
          <w:spacing w:val="-3"/>
        </w:rPr>
        <w:t xml:space="preserve"> de </w:t>
      </w:r>
      <w:del w:id="140" w:author="José Marí Olano" w:date="2025-02-18T18:35:00Z" w16du:dateUtc="2025-02-18T17:35:00Z">
        <w:r>
          <w:rPr>
            <w:spacing w:val="-3"/>
          </w:rPr>
          <w:delText>juni</w:delText>
        </w:r>
        <w:r w:rsidR="00693C5D">
          <w:rPr>
            <w:spacing w:val="-3"/>
          </w:rPr>
          <w:delText>o</w:delText>
        </w:r>
      </w:del>
      <w:ins w:id="141" w:author="José Marí Olano" w:date="2025-02-18T18:35:00Z" w16du:dateUtc="2025-02-18T17:35:00Z">
        <w:r w:rsidR="002A13A2">
          <w:rPr>
            <w:spacing w:val="-3"/>
          </w:rPr>
          <w:t>febrero</w:t>
        </w:r>
      </w:ins>
      <w:r w:rsidR="00FC39A8">
        <w:rPr>
          <w:spacing w:val="-3"/>
        </w:rPr>
        <w:t xml:space="preserve"> de </w:t>
      </w:r>
      <w:del w:id="142" w:author="José Marí Olano" w:date="2025-02-18T18:35:00Z" w16du:dateUtc="2025-02-18T17:35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143" w:author="José Marí Olano" w:date="2025-02-18T18:35:00Z" w16du:dateUtc="2025-02-18T17:35:00Z">
        <w:r w:rsidR="00FC39A8">
          <w:rPr>
            <w:spacing w:val="-3"/>
          </w:rPr>
          <w:t>202</w:t>
        </w:r>
        <w:r w:rsidR="002A13A2">
          <w:rPr>
            <w:spacing w:val="-3"/>
          </w:rPr>
          <w:t>5</w:t>
        </w:r>
      </w:ins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902CF" w14:textId="77777777" w:rsidR="00710D13" w:rsidRDefault="00710D13" w:rsidP="00DB250B">
      <w:r>
        <w:separator/>
      </w:r>
    </w:p>
  </w:endnote>
  <w:endnote w:type="continuationSeparator" w:id="0">
    <w:p w14:paraId="52201B12" w14:textId="77777777" w:rsidR="00710D13" w:rsidRDefault="00710D13" w:rsidP="00DB250B">
      <w:r>
        <w:continuationSeparator/>
      </w:r>
    </w:p>
  </w:endnote>
  <w:endnote w:type="continuationNotice" w:id="1">
    <w:p w14:paraId="27435625" w14:textId="77777777" w:rsidR="00710D13" w:rsidRDefault="00710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6637F" w14:textId="77777777" w:rsidR="00710D13" w:rsidRDefault="00710D13" w:rsidP="00DB250B">
      <w:r>
        <w:separator/>
      </w:r>
    </w:p>
  </w:footnote>
  <w:footnote w:type="continuationSeparator" w:id="0">
    <w:p w14:paraId="5977441D" w14:textId="77777777" w:rsidR="00710D13" w:rsidRDefault="00710D13" w:rsidP="00DB250B">
      <w:r>
        <w:continuationSeparator/>
      </w:r>
    </w:p>
  </w:footnote>
  <w:footnote w:type="continuationNotice" w:id="1">
    <w:p w14:paraId="62875BCB" w14:textId="77777777" w:rsidR="00710D13" w:rsidRDefault="00710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8421D"/>
    <w:multiLevelType w:val="hybridMultilevel"/>
    <w:tmpl w:val="362CB7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E45A70"/>
    <w:multiLevelType w:val="hybridMultilevel"/>
    <w:tmpl w:val="A1049F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A2615F"/>
    <w:multiLevelType w:val="hybridMultilevel"/>
    <w:tmpl w:val="AEAC73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0A2DC7"/>
    <w:multiLevelType w:val="hybridMultilevel"/>
    <w:tmpl w:val="B0507E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67521D1"/>
    <w:multiLevelType w:val="multilevel"/>
    <w:tmpl w:val="2082631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9597D41"/>
    <w:multiLevelType w:val="multilevel"/>
    <w:tmpl w:val="C8BECFAA"/>
    <w:lvl w:ilvl="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7" w15:restartNumberingAfterBreak="0">
    <w:nsid w:val="2B465708"/>
    <w:multiLevelType w:val="multilevel"/>
    <w:tmpl w:val="7DBE82F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B93542F"/>
    <w:multiLevelType w:val="multilevel"/>
    <w:tmpl w:val="B0507E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5C5279"/>
    <w:multiLevelType w:val="hybridMultilevel"/>
    <w:tmpl w:val="7CDC8A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DB4175D"/>
    <w:multiLevelType w:val="hybridMultilevel"/>
    <w:tmpl w:val="FBAA70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DF55180"/>
    <w:multiLevelType w:val="multilevel"/>
    <w:tmpl w:val="BA4682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DF5BE5"/>
    <w:multiLevelType w:val="hybridMultilevel"/>
    <w:tmpl w:val="59B4BD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2830541"/>
    <w:multiLevelType w:val="hybridMultilevel"/>
    <w:tmpl w:val="81C837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2E7188D"/>
    <w:multiLevelType w:val="hybridMultilevel"/>
    <w:tmpl w:val="23EA1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1B30EB"/>
    <w:multiLevelType w:val="hybridMultilevel"/>
    <w:tmpl w:val="BA468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1E319E"/>
    <w:multiLevelType w:val="hybridMultilevel"/>
    <w:tmpl w:val="50D2EFD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46545AB"/>
    <w:multiLevelType w:val="multilevel"/>
    <w:tmpl w:val="7DBE82F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6477F00"/>
    <w:multiLevelType w:val="hybridMultilevel"/>
    <w:tmpl w:val="F54620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07C9C"/>
    <w:multiLevelType w:val="hybridMultilevel"/>
    <w:tmpl w:val="7DBE82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D040ACE"/>
    <w:multiLevelType w:val="hybridMultilevel"/>
    <w:tmpl w:val="55B0C94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2C1315"/>
    <w:multiLevelType w:val="hybridMultilevel"/>
    <w:tmpl w:val="6AA6C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C8480E"/>
    <w:multiLevelType w:val="multilevel"/>
    <w:tmpl w:val="28DA9A42"/>
    <w:lvl w:ilvl="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23" w15:restartNumberingAfterBreak="0">
    <w:nsid w:val="470F57E4"/>
    <w:multiLevelType w:val="hybridMultilevel"/>
    <w:tmpl w:val="0B8E85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D2CE7"/>
    <w:multiLevelType w:val="multilevel"/>
    <w:tmpl w:val="48A2F2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177DCC"/>
    <w:multiLevelType w:val="hybridMultilevel"/>
    <w:tmpl w:val="B50298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C4F75"/>
    <w:multiLevelType w:val="hybridMultilevel"/>
    <w:tmpl w:val="0E80A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AAA6359"/>
    <w:multiLevelType w:val="hybridMultilevel"/>
    <w:tmpl w:val="4FCA5F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47F3788"/>
    <w:multiLevelType w:val="multilevel"/>
    <w:tmpl w:val="B0507E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6BB6D08"/>
    <w:multiLevelType w:val="hybridMultilevel"/>
    <w:tmpl w:val="2CB20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E446DF9"/>
    <w:multiLevelType w:val="hybridMultilevel"/>
    <w:tmpl w:val="59AC70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FBE29D3"/>
    <w:multiLevelType w:val="hybridMultilevel"/>
    <w:tmpl w:val="92765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0B21E2E"/>
    <w:multiLevelType w:val="hybridMultilevel"/>
    <w:tmpl w:val="FA16DF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3664EEF"/>
    <w:multiLevelType w:val="hybridMultilevel"/>
    <w:tmpl w:val="F3A6C8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5CC7172"/>
    <w:multiLevelType w:val="hybridMultilevel"/>
    <w:tmpl w:val="E070E0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AE0E4B"/>
    <w:multiLevelType w:val="hybridMultilevel"/>
    <w:tmpl w:val="2082631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AD6ACE"/>
    <w:multiLevelType w:val="hybridMultilevel"/>
    <w:tmpl w:val="48A2F2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00703239">
    <w:abstractNumId w:val="0"/>
  </w:num>
  <w:num w:numId="2" w16cid:durableId="216359047">
    <w:abstractNumId w:val="14"/>
  </w:num>
  <w:num w:numId="3" w16cid:durableId="1298606467">
    <w:abstractNumId w:val="12"/>
  </w:num>
  <w:num w:numId="4" w16cid:durableId="480658038">
    <w:abstractNumId w:val="31"/>
  </w:num>
  <w:num w:numId="5" w16cid:durableId="1327588392">
    <w:abstractNumId w:val="25"/>
  </w:num>
  <w:num w:numId="6" w16cid:durableId="663706764">
    <w:abstractNumId w:val="26"/>
  </w:num>
  <w:num w:numId="7" w16cid:durableId="136266794">
    <w:abstractNumId w:val="30"/>
  </w:num>
  <w:num w:numId="8" w16cid:durableId="964238738">
    <w:abstractNumId w:val="27"/>
  </w:num>
  <w:num w:numId="9" w16cid:durableId="1027758636">
    <w:abstractNumId w:val="21"/>
  </w:num>
  <w:num w:numId="10" w16cid:durableId="275988602">
    <w:abstractNumId w:val="33"/>
  </w:num>
  <w:num w:numId="11" w16cid:durableId="1055083717">
    <w:abstractNumId w:val="16"/>
  </w:num>
  <w:num w:numId="12" w16cid:durableId="807476751">
    <w:abstractNumId w:val="2"/>
  </w:num>
  <w:num w:numId="13" w16cid:durableId="1116680588">
    <w:abstractNumId w:val="29"/>
  </w:num>
  <w:num w:numId="14" w16cid:durableId="2073890638">
    <w:abstractNumId w:val="9"/>
  </w:num>
  <w:num w:numId="15" w16cid:durableId="2061053410">
    <w:abstractNumId w:val="4"/>
  </w:num>
  <w:num w:numId="16" w16cid:durableId="495996247">
    <w:abstractNumId w:val="28"/>
  </w:num>
  <w:num w:numId="17" w16cid:durableId="1048145201">
    <w:abstractNumId w:val="8"/>
  </w:num>
  <w:num w:numId="18" w16cid:durableId="2048792181">
    <w:abstractNumId w:val="36"/>
  </w:num>
  <w:num w:numId="19" w16cid:durableId="766006170">
    <w:abstractNumId w:val="32"/>
  </w:num>
  <w:num w:numId="20" w16cid:durableId="625545580">
    <w:abstractNumId w:val="24"/>
  </w:num>
  <w:num w:numId="21" w16cid:durableId="1477841009">
    <w:abstractNumId w:val="34"/>
  </w:num>
  <w:num w:numId="22" w16cid:durableId="902839150">
    <w:abstractNumId w:val="10"/>
  </w:num>
  <w:num w:numId="23" w16cid:durableId="1745371456">
    <w:abstractNumId w:val="19"/>
  </w:num>
  <w:num w:numId="24" w16cid:durableId="532614354">
    <w:abstractNumId w:val="35"/>
  </w:num>
  <w:num w:numId="25" w16cid:durableId="593516236">
    <w:abstractNumId w:val="5"/>
  </w:num>
  <w:num w:numId="26" w16cid:durableId="1511331793">
    <w:abstractNumId w:val="17"/>
  </w:num>
  <w:num w:numId="27" w16cid:durableId="1979415758">
    <w:abstractNumId w:val="7"/>
  </w:num>
  <w:num w:numId="28" w16cid:durableId="1254507944">
    <w:abstractNumId w:val="15"/>
  </w:num>
  <w:num w:numId="29" w16cid:durableId="862783895">
    <w:abstractNumId w:val="11"/>
  </w:num>
  <w:num w:numId="30" w16cid:durableId="1624386896">
    <w:abstractNumId w:val="3"/>
  </w:num>
  <w:num w:numId="31" w16cid:durableId="1834032640">
    <w:abstractNumId w:val="13"/>
  </w:num>
  <w:num w:numId="32" w16cid:durableId="1315570553">
    <w:abstractNumId w:val="23"/>
  </w:num>
  <w:num w:numId="33" w16cid:durableId="460273329">
    <w:abstractNumId w:val="6"/>
  </w:num>
  <w:num w:numId="34" w16cid:durableId="1398434367">
    <w:abstractNumId w:val="20"/>
  </w:num>
  <w:num w:numId="35" w16cid:durableId="142165975">
    <w:abstractNumId w:val="18"/>
  </w:num>
  <w:num w:numId="36" w16cid:durableId="1840462762">
    <w:abstractNumId w:val="22"/>
  </w:num>
  <w:num w:numId="37" w16cid:durableId="621765610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94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43"/>
    <w:rsid w:val="000222EF"/>
    <w:rsid w:val="000226CE"/>
    <w:rsid w:val="00023664"/>
    <w:rsid w:val="0002479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04A6"/>
    <w:rsid w:val="00031A3A"/>
    <w:rsid w:val="00032FD8"/>
    <w:rsid w:val="0003317D"/>
    <w:rsid w:val="00033C0F"/>
    <w:rsid w:val="0003583A"/>
    <w:rsid w:val="000363C5"/>
    <w:rsid w:val="00036634"/>
    <w:rsid w:val="00036BC1"/>
    <w:rsid w:val="00036F8F"/>
    <w:rsid w:val="000372C8"/>
    <w:rsid w:val="000373BE"/>
    <w:rsid w:val="000377CB"/>
    <w:rsid w:val="00037976"/>
    <w:rsid w:val="00037B51"/>
    <w:rsid w:val="000402E3"/>
    <w:rsid w:val="000404EE"/>
    <w:rsid w:val="00040534"/>
    <w:rsid w:val="0004084E"/>
    <w:rsid w:val="00040926"/>
    <w:rsid w:val="00040E7C"/>
    <w:rsid w:val="00041FED"/>
    <w:rsid w:val="000427C5"/>
    <w:rsid w:val="0004280B"/>
    <w:rsid w:val="00042E1D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124B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440F"/>
    <w:rsid w:val="0005535F"/>
    <w:rsid w:val="00055376"/>
    <w:rsid w:val="000558F1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3E40"/>
    <w:rsid w:val="00064339"/>
    <w:rsid w:val="000650F5"/>
    <w:rsid w:val="0006520A"/>
    <w:rsid w:val="00065417"/>
    <w:rsid w:val="000667C6"/>
    <w:rsid w:val="00066E6F"/>
    <w:rsid w:val="00066FB4"/>
    <w:rsid w:val="000703EC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993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28BB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100"/>
    <w:rsid w:val="000C19F3"/>
    <w:rsid w:val="000C1E71"/>
    <w:rsid w:val="000C256C"/>
    <w:rsid w:val="000C37DC"/>
    <w:rsid w:val="000C3BB4"/>
    <w:rsid w:val="000C3DCB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673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2BF"/>
    <w:rsid w:val="000D5C11"/>
    <w:rsid w:val="000D6660"/>
    <w:rsid w:val="000D6AEA"/>
    <w:rsid w:val="000D76D7"/>
    <w:rsid w:val="000D7E64"/>
    <w:rsid w:val="000E01F0"/>
    <w:rsid w:val="000E02CC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1B2"/>
    <w:rsid w:val="000E2644"/>
    <w:rsid w:val="000E27B9"/>
    <w:rsid w:val="000E3985"/>
    <w:rsid w:val="000E3A8D"/>
    <w:rsid w:val="000E4C35"/>
    <w:rsid w:val="000E4DAA"/>
    <w:rsid w:val="000E573D"/>
    <w:rsid w:val="000E67FE"/>
    <w:rsid w:val="000E6CFC"/>
    <w:rsid w:val="000E7897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83C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4609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B62"/>
    <w:rsid w:val="00111E7C"/>
    <w:rsid w:val="001127A9"/>
    <w:rsid w:val="001131DF"/>
    <w:rsid w:val="00113333"/>
    <w:rsid w:val="001134AD"/>
    <w:rsid w:val="0011388F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2C76"/>
    <w:rsid w:val="001332ED"/>
    <w:rsid w:val="00133C73"/>
    <w:rsid w:val="00133ED8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C15"/>
    <w:rsid w:val="00140E47"/>
    <w:rsid w:val="00140FFC"/>
    <w:rsid w:val="00141152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F36"/>
    <w:rsid w:val="00195F69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AB"/>
    <w:rsid w:val="001A208B"/>
    <w:rsid w:val="001A2402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EA3"/>
    <w:rsid w:val="001C5FE2"/>
    <w:rsid w:val="001C65AC"/>
    <w:rsid w:val="001C6D83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2F5C"/>
    <w:rsid w:val="001F3875"/>
    <w:rsid w:val="001F412C"/>
    <w:rsid w:val="001F41B8"/>
    <w:rsid w:val="001F41F6"/>
    <w:rsid w:val="001F4724"/>
    <w:rsid w:val="001F4B6A"/>
    <w:rsid w:val="001F4C91"/>
    <w:rsid w:val="001F4F91"/>
    <w:rsid w:val="001F5A32"/>
    <w:rsid w:val="001F5DF8"/>
    <w:rsid w:val="001F68A8"/>
    <w:rsid w:val="001F6DA2"/>
    <w:rsid w:val="001F79CB"/>
    <w:rsid w:val="001F7D8A"/>
    <w:rsid w:val="002003F8"/>
    <w:rsid w:val="00200A37"/>
    <w:rsid w:val="00200F53"/>
    <w:rsid w:val="00201551"/>
    <w:rsid w:val="002019B8"/>
    <w:rsid w:val="00201F1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5DDB"/>
    <w:rsid w:val="002265BF"/>
    <w:rsid w:val="002267B3"/>
    <w:rsid w:val="00226A69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5BF1"/>
    <w:rsid w:val="00245C52"/>
    <w:rsid w:val="00246593"/>
    <w:rsid w:val="00246C8A"/>
    <w:rsid w:val="00246DFE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0B3B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DFA"/>
    <w:rsid w:val="00294F5A"/>
    <w:rsid w:val="00295BA1"/>
    <w:rsid w:val="00296B5F"/>
    <w:rsid w:val="00296CFD"/>
    <w:rsid w:val="00297015"/>
    <w:rsid w:val="00297256"/>
    <w:rsid w:val="002A0023"/>
    <w:rsid w:val="002A027E"/>
    <w:rsid w:val="002A0636"/>
    <w:rsid w:val="002A08A3"/>
    <w:rsid w:val="002A0A4E"/>
    <w:rsid w:val="002A13A2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9A8"/>
    <w:rsid w:val="002B0CA1"/>
    <w:rsid w:val="002B1C5F"/>
    <w:rsid w:val="002B23B5"/>
    <w:rsid w:val="002B23E6"/>
    <w:rsid w:val="002B2689"/>
    <w:rsid w:val="002B270C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84"/>
    <w:rsid w:val="002C15F8"/>
    <w:rsid w:val="002C19F5"/>
    <w:rsid w:val="002C256A"/>
    <w:rsid w:val="002C2E61"/>
    <w:rsid w:val="002C3112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331D"/>
    <w:rsid w:val="002E3394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74C5"/>
    <w:rsid w:val="002F79EA"/>
    <w:rsid w:val="002F7D8D"/>
    <w:rsid w:val="002F7DD8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99F"/>
    <w:rsid w:val="00347CF0"/>
    <w:rsid w:val="00347DF4"/>
    <w:rsid w:val="0035017F"/>
    <w:rsid w:val="00350F92"/>
    <w:rsid w:val="00351BC2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2C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22D6"/>
    <w:rsid w:val="003825CE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027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BD"/>
    <w:rsid w:val="003B4B49"/>
    <w:rsid w:val="003B5262"/>
    <w:rsid w:val="003B57EB"/>
    <w:rsid w:val="003B5EF3"/>
    <w:rsid w:val="003B6510"/>
    <w:rsid w:val="003B6BA4"/>
    <w:rsid w:val="003B7903"/>
    <w:rsid w:val="003B7D8B"/>
    <w:rsid w:val="003C074F"/>
    <w:rsid w:val="003C0B1E"/>
    <w:rsid w:val="003C1354"/>
    <w:rsid w:val="003C1B77"/>
    <w:rsid w:val="003C1C62"/>
    <w:rsid w:val="003C2380"/>
    <w:rsid w:val="003C2404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6535"/>
    <w:rsid w:val="003C69C1"/>
    <w:rsid w:val="003C6B39"/>
    <w:rsid w:val="003C7213"/>
    <w:rsid w:val="003C73FD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8DA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0CDB"/>
    <w:rsid w:val="003F1241"/>
    <w:rsid w:val="003F13B3"/>
    <w:rsid w:val="003F16A7"/>
    <w:rsid w:val="003F181B"/>
    <w:rsid w:val="003F2162"/>
    <w:rsid w:val="003F23DE"/>
    <w:rsid w:val="003F2746"/>
    <w:rsid w:val="003F2BB5"/>
    <w:rsid w:val="003F2D52"/>
    <w:rsid w:val="003F332F"/>
    <w:rsid w:val="003F3352"/>
    <w:rsid w:val="003F3355"/>
    <w:rsid w:val="003F3BA4"/>
    <w:rsid w:val="003F4161"/>
    <w:rsid w:val="003F4214"/>
    <w:rsid w:val="003F449F"/>
    <w:rsid w:val="003F4BE4"/>
    <w:rsid w:val="003F534E"/>
    <w:rsid w:val="003F6AAD"/>
    <w:rsid w:val="003F728E"/>
    <w:rsid w:val="003F750F"/>
    <w:rsid w:val="003F763D"/>
    <w:rsid w:val="003F7A9D"/>
    <w:rsid w:val="003F7EAB"/>
    <w:rsid w:val="003F7F36"/>
    <w:rsid w:val="00400352"/>
    <w:rsid w:val="00400CBD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4A"/>
    <w:rsid w:val="00402E0A"/>
    <w:rsid w:val="00403CF5"/>
    <w:rsid w:val="00404192"/>
    <w:rsid w:val="00404247"/>
    <w:rsid w:val="0040464E"/>
    <w:rsid w:val="00404F6B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800"/>
    <w:rsid w:val="00435FF4"/>
    <w:rsid w:val="004360AD"/>
    <w:rsid w:val="00436191"/>
    <w:rsid w:val="004373ED"/>
    <w:rsid w:val="00437431"/>
    <w:rsid w:val="00440926"/>
    <w:rsid w:val="004421B9"/>
    <w:rsid w:val="00442261"/>
    <w:rsid w:val="0044497B"/>
    <w:rsid w:val="00444DC1"/>
    <w:rsid w:val="0044501F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7E4"/>
    <w:rsid w:val="004530C5"/>
    <w:rsid w:val="004530EF"/>
    <w:rsid w:val="00453312"/>
    <w:rsid w:val="00453B35"/>
    <w:rsid w:val="00453C8E"/>
    <w:rsid w:val="004540C8"/>
    <w:rsid w:val="00454AA5"/>
    <w:rsid w:val="0045566E"/>
    <w:rsid w:val="0045571B"/>
    <w:rsid w:val="00455C88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67403"/>
    <w:rsid w:val="004705DF"/>
    <w:rsid w:val="00470919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C1A"/>
    <w:rsid w:val="00486F35"/>
    <w:rsid w:val="00487C10"/>
    <w:rsid w:val="00487FD5"/>
    <w:rsid w:val="00490811"/>
    <w:rsid w:val="0049116C"/>
    <w:rsid w:val="00491662"/>
    <w:rsid w:val="00491ED7"/>
    <w:rsid w:val="00492368"/>
    <w:rsid w:val="00492640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081"/>
    <w:rsid w:val="004975FD"/>
    <w:rsid w:val="00497973"/>
    <w:rsid w:val="00497CB3"/>
    <w:rsid w:val="004A00FA"/>
    <w:rsid w:val="004A0B7D"/>
    <w:rsid w:val="004A0FE8"/>
    <w:rsid w:val="004A11DB"/>
    <w:rsid w:val="004A1593"/>
    <w:rsid w:val="004A1825"/>
    <w:rsid w:val="004A1962"/>
    <w:rsid w:val="004A197E"/>
    <w:rsid w:val="004A1D07"/>
    <w:rsid w:val="004A238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49CC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411"/>
    <w:rsid w:val="004B6559"/>
    <w:rsid w:val="004B6A30"/>
    <w:rsid w:val="004B6A63"/>
    <w:rsid w:val="004B6D55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45D"/>
    <w:rsid w:val="004C3561"/>
    <w:rsid w:val="004C365A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3FD0"/>
    <w:rsid w:val="004D4B15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61B"/>
    <w:rsid w:val="004F0A94"/>
    <w:rsid w:val="004F0EE8"/>
    <w:rsid w:val="004F0FE2"/>
    <w:rsid w:val="004F106C"/>
    <w:rsid w:val="004F11E2"/>
    <w:rsid w:val="004F1746"/>
    <w:rsid w:val="004F1BA6"/>
    <w:rsid w:val="004F276E"/>
    <w:rsid w:val="004F2D0C"/>
    <w:rsid w:val="004F3A21"/>
    <w:rsid w:val="004F3B50"/>
    <w:rsid w:val="004F3C4A"/>
    <w:rsid w:val="004F4601"/>
    <w:rsid w:val="004F50B1"/>
    <w:rsid w:val="004F51C9"/>
    <w:rsid w:val="004F5365"/>
    <w:rsid w:val="004F58FC"/>
    <w:rsid w:val="004F5DC9"/>
    <w:rsid w:val="004F5EE5"/>
    <w:rsid w:val="004F7165"/>
    <w:rsid w:val="004F7411"/>
    <w:rsid w:val="004F7619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5A46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77372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8B0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E02"/>
    <w:rsid w:val="005965BB"/>
    <w:rsid w:val="005967BA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353F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316"/>
    <w:rsid w:val="005B7AC7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D9B"/>
    <w:rsid w:val="005D06BC"/>
    <w:rsid w:val="005D0742"/>
    <w:rsid w:val="005D0C11"/>
    <w:rsid w:val="005D23A6"/>
    <w:rsid w:val="005D294B"/>
    <w:rsid w:val="005D2CE1"/>
    <w:rsid w:val="005D31E7"/>
    <w:rsid w:val="005D3CA4"/>
    <w:rsid w:val="005D4137"/>
    <w:rsid w:val="005D4174"/>
    <w:rsid w:val="005D4DF6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3EE"/>
    <w:rsid w:val="005E4675"/>
    <w:rsid w:val="005E514E"/>
    <w:rsid w:val="005E5667"/>
    <w:rsid w:val="005E5709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17FD"/>
    <w:rsid w:val="005F230E"/>
    <w:rsid w:val="005F2BA1"/>
    <w:rsid w:val="005F2E70"/>
    <w:rsid w:val="005F324F"/>
    <w:rsid w:val="005F3410"/>
    <w:rsid w:val="005F3CBC"/>
    <w:rsid w:val="005F4139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4ACA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64A"/>
    <w:rsid w:val="006256ED"/>
    <w:rsid w:val="00625F01"/>
    <w:rsid w:val="006265C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A19"/>
    <w:rsid w:val="00640FD5"/>
    <w:rsid w:val="00641D0A"/>
    <w:rsid w:val="006420BF"/>
    <w:rsid w:val="00642E72"/>
    <w:rsid w:val="00643103"/>
    <w:rsid w:val="00643185"/>
    <w:rsid w:val="006431CA"/>
    <w:rsid w:val="00643482"/>
    <w:rsid w:val="006442B3"/>
    <w:rsid w:val="006443EE"/>
    <w:rsid w:val="00644AD3"/>
    <w:rsid w:val="006458EE"/>
    <w:rsid w:val="00645DC9"/>
    <w:rsid w:val="00645F41"/>
    <w:rsid w:val="006461BC"/>
    <w:rsid w:val="00646831"/>
    <w:rsid w:val="0064699C"/>
    <w:rsid w:val="00650C36"/>
    <w:rsid w:val="00650FEA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675B8"/>
    <w:rsid w:val="00670C1D"/>
    <w:rsid w:val="00671373"/>
    <w:rsid w:val="006722E3"/>
    <w:rsid w:val="00672463"/>
    <w:rsid w:val="006725C3"/>
    <w:rsid w:val="0067302B"/>
    <w:rsid w:val="00673265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007D"/>
    <w:rsid w:val="0068105A"/>
    <w:rsid w:val="00681177"/>
    <w:rsid w:val="006813A1"/>
    <w:rsid w:val="00681FD4"/>
    <w:rsid w:val="00682391"/>
    <w:rsid w:val="00683A0A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A84"/>
    <w:rsid w:val="006923C0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40F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30E"/>
    <w:rsid w:val="006F1838"/>
    <w:rsid w:val="006F2584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D13"/>
    <w:rsid w:val="00710EAB"/>
    <w:rsid w:val="007113F1"/>
    <w:rsid w:val="0071241F"/>
    <w:rsid w:val="007124C0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69C"/>
    <w:rsid w:val="00723D49"/>
    <w:rsid w:val="00724A09"/>
    <w:rsid w:val="00724E35"/>
    <w:rsid w:val="00726161"/>
    <w:rsid w:val="0072617B"/>
    <w:rsid w:val="00726410"/>
    <w:rsid w:val="00726680"/>
    <w:rsid w:val="0072712A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169"/>
    <w:rsid w:val="007366ED"/>
    <w:rsid w:val="00736BFF"/>
    <w:rsid w:val="007372DD"/>
    <w:rsid w:val="0073758A"/>
    <w:rsid w:val="007375A9"/>
    <w:rsid w:val="007376DC"/>
    <w:rsid w:val="007400E1"/>
    <w:rsid w:val="00740208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AB1"/>
    <w:rsid w:val="00742D67"/>
    <w:rsid w:val="00742DC9"/>
    <w:rsid w:val="00743284"/>
    <w:rsid w:val="00743B68"/>
    <w:rsid w:val="00743FBC"/>
    <w:rsid w:val="00744600"/>
    <w:rsid w:val="00744772"/>
    <w:rsid w:val="007447E0"/>
    <w:rsid w:val="00744C30"/>
    <w:rsid w:val="00745148"/>
    <w:rsid w:val="00745D31"/>
    <w:rsid w:val="0074635D"/>
    <w:rsid w:val="00746E6E"/>
    <w:rsid w:val="00747248"/>
    <w:rsid w:val="00747D53"/>
    <w:rsid w:val="00747F8E"/>
    <w:rsid w:val="00752044"/>
    <w:rsid w:val="0075280B"/>
    <w:rsid w:val="00752A17"/>
    <w:rsid w:val="00752BFF"/>
    <w:rsid w:val="00752C59"/>
    <w:rsid w:val="00753329"/>
    <w:rsid w:val="00753906"/>
    <w:rsid w:val="00753A73"/>
    <w:rsid w:val="00753B92"/>
    <w:rsid w:val="0075405B"/>
    <w:rsid w:val="0075425D"/>
    <w:rsid w:val="00754505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0F48"/>
    <w:rsid w:val="007618E2"/>
    <w:rsid w:val="00761C50"/>
    <w:rsid w:val="00762320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2F9A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6D1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6CF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17B4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7AE"/>
    <w:rsid w:val="007E2CDD"/>
    <w:rsid w:val="007E320A"/>
    <w:rsid w:val="007E3447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6B4"/>
    <w:rsid w:val="007F093E"/>
    <w:rsid w:val="007F0D68"/>
    <w:rsid w:val="007F1CAD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E6B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16AEC"/>
    <w:rsid w:val="00817AF4"/>
    <w:rsid w:val="0082021C"/>
    <w:rsid w:val="00820945"/>
    <w:rsid w:val="00820A41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700E"/>
    <w:rsid w:val="00827480"/>
    <w:rsid w:val="0082785C"/>
    <w:rsid w:val="0083001C"/>
    <w:rsid w:val="0083110A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73E"/>
    <w:rsid w:val="00851DEA"/>
    <w:rsid w:val="008524B8"/>
    <w:rsid w:val="00852EC5"/>
    <w:rsid w:val="00852FA0"/>
    <w:rsid w:val="0085311A"/>
    <w:rsid w:val="00853623"/>
    <w:rsid w:val="008536E5"/>
    <w:rsid w:val="00854431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626"/>
    <w:rsid w:val="00864C42"/>
    <w:rsid w:val="00865496"/>
    <w:rsid w:val="00865695"/>
    <w:rsid w:val="008664D2"/>
    <w:rsid w:val="00866BB5"/>
    <w:rsid w:val="00866D44"/>
    <w:rsid w:val="00867619"/>
    <w:rsid w:val="0087011F"/>
    <w:rsid w:val="0087101E"/>
    <w:rsid w:val="00871F52"/>
    <w:rsid w:val="00872ED8"/>
    <w:rsid w:val="0087330C"/>
    <w:rsid w:val="00873658"/>
    <w:rsid w:val="0087479B"/>
    <w:rsid w:val="00875026"/>
    <w:rsid w:val="008753DB"/>
    <w:rsid w:val="00875EF2"/>
    <w:rsid w:val="008761F7"/>
    <w:rsid w:val="0087783D"/>
    <w:rsid w:val="00877F99"/>
    <w:rsid w:val="00880321"/>
    <w:rsid w:val="00880BC8"/>
    <w:rsid w:val="00881708"/>
    <w:rsid w:val="00882861"/>
    <w:rsid w:val="00882981"/>
    <w:rsid w:val="00882EAC"/>
    <w:rsid w:val="008849F7"/>
    <w:rsid w:val="00884B46"/>
    <w:rsid w:val="008853AE"/>
    <w:rsid w:val="00886363"/>
    <w:rsid w:val="008864F8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F88"/>
    <w:rsid w:val="008945F2"/>
    <w:rsid w:val="00894F21"/>
    <w:rsid w:val="0089521F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5C6"/>
    <w:rsid w:val="008F2A71"/>
    <w:rsid w:val="008F3298"/>
    <w:rsid w:val="008F3BF1"/>
    <w:rsid w:val="008F4548"/>
    <w:rsid w:val="008F4D21"/>
    <w:rsid w:val="008F4DFC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D85"/>
    <w:rsid w:val="0090462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35F"/>
    <w:rsid w:val="0091369D"/>
    <w:rsid w:val="00913948"/>
    <w:rsid w:val="0091396D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96B"/>
    <w:rsid w:val="00947A61"/>
    <w:rsid w:val="00947E04"/>
    <w:rsid w:val="009506CE"/>
    <w:rsid w:val="00950A38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F1F"/>
    <w:rsid w:val="009608C5"/>
    <w:rsid w:val="00960C31"/>
    <w:rsid w:val="00961760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3"/>
    <w:rsid w:val="00965FC5"/>
    <w:rsid w:val="0096651D"/>
    <w:rsid w:val="00966BE3"/>
    <w:rsid w:val="00966EFE"/>
    <w:rsid w:val="0096714C"/>
    <w:rsid w:val="00967CDA"/>
    <w:rsid w:val="0097081C"/>
    <w:rsid w:val="00970FCD"/>
    <w:rsid w:val="00971296"/>
    <w:rsid w:val="0097129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C55"/>
    <w:rsid w:val="00983030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509D"/>
    <w:rsid w:val="0099524B"/>
    <w:rsid w:val="009957C2"/>
    <w:rsid w:val="00996210"/>
    <w:rsid w:val="009963DF"/>
    <w:rsid w:val="009966EC"/>
    <w:rsid w:val="00996848"/>
    <w:rsid w:val="009968E1"/>
    <w:rsid w:val="009968E2"/>
    <w:rsid w:val="00996C05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1D81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E55"/>
    <w:rsid w:val="009D5D98"/>
    <w:rsid w:val="009D5ED7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5C05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947"/>
    <w:rsid w:val="009F0B14"/>
    <w:rsid w:val="009F1422"/>
    <w:rsid w:val="009F1AAE"/>
    <w:rsid w:val="009F39EC"/>
    <w:rsid w:val="009F3C98"/>
    <w:rsid w:val="009F3F3A"/>
    <w:rsid w:val="009F4B25"/>
    <w:rsid w:val="009F4D75"/>
    <w:rsid w:val="009F56D5"/>
    <w:rsid w:val="009F5D0D"/>
    <w:rsid w:val="009F6187"/>
    <w:rsid w:val="009F67F7"/>
    <w:rsid w:val="009F71B1"/>
    <w:rsid w:val="009F7344"/>
    <w:rsid w:val="009F74D1"/>
    <w:rsid w:val="009F7927"/>
    <w:rsid w:val="009F7AB1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8B6"/>
    <w:rsid w:val="00A12C07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BD7"/>
    <w:rsid w:val="00A22FFA"/>
    <w:rsid w:val="00A23B75"/>
    <w:rsid w:val="00A23CDE"/>
    <w:rsid w:val="00A24A51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E18"/>
    <w:rsid w:val="00A36A51"/>
    <w:rsid w:val="00A37962"/>
    <w:rsid w:val="00A37C55"/>
    <w:rsid w:val="00A37D6E"/>
    <w:rsid w:val="00A401B1"/>
    <w:rsid w:val="00A40300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5F45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1B7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EDB"/>
    <w:rsid w:val="00AA1F78"/>
    <w:rsid w:val="00AA25B4"/>
    <w:rsid w:val="00AA2D1E"/>
    <w:rsid w:val="00AA2F94"/>
    <w:rsid w:val="00AA31E9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E42"/>
    <w:rsid w:val="00AB0E65"/>
    <w:rsid w:val="00AB0F4F"/>
    <w:rsid w:val="00AB1F71"/>
    <w:rsid w:val="00AB265F"/>
    <w:rsid w:val="00AB3A74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E35"/>
    <w:rsid w:val="00AC0F8B"/>
    <w:rsid w:val="00AC101C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68AF"/>
    <w:rsid w:val="00AC69E2"/>
    <w:rsid w:val="00AC7A9C"/>
    <w:rsid w:val="00AC7C69"/>
    <w:rsid w:val="00AD0438"/>
    <w:rsid w:val="00AD06A3"/>
    <w:rsid w:val="00AD0C1A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5880"/>
    <w:rsid w:val="00AE618C"/>
    <w:rsid w:val="00AE6943"/>
    <w:rsid w:val="00AE7974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07CB0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85E"/>
    <w:rsid w:val="00B24F83"/>
    <w:rsid w:val="00B25173"/>
    <w:rsid w:val="00B252B1"/>
    <w:rsid w:val="00B25961"/>
    <w:rsid w:val="00B25D8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3A6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2BE3"/>
    <w:rsid w:val="00B52FF7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A73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6C7C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5355"/>
    <w:rsid w:val="00B853C4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225"/>
    <w:rsid w:val="00B96708"/>
    <w:rsid w:val="00B967DB"/>
    <w:rsid w:val="00BA0248"/>
    <w:rsid w:val="00BA02EB"/>
    <w:rsid w:val="00BA05D4"/>
    <w:rsid w:val="00BA0836"/>
    <w:rsid w:val="00BA16C8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A1"/>
    <w:rsid w:val="00BC314A"/>
    <w:rsid w:val="00BC39DE"/>
    <w:rsid w:val="00BC3F60"/>
    <w:rsid w:val="00BC414D"/>
    <w:rsid w:val="00BC4791"/>
    <w:rsid w:val="00BC4945"/>
    <w:rsid w:val="00BC4A4B"/>
    <w:rsid w:val="00BC5021"/>
    <w:rsid w:val="00BC60FC"/>
    <w:rsid w:val="00BC61FC"/>
    <w:rsid w:val="00BC69C1"/>
    <w:rsid w:val="00BD0461"/>
    <w:rsid w:val="00BD0735"/>
    <w:rsid w:val="00BD1070"/>
    <w:rsid w:val="00BD115E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D3B"/>
    <w:rsid w:val="00C16E4F"/>
    <w:rsid w:val="00C16EE3"/>
    <w:rsid w:val="00C172FF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8A5"/>
    <w:rsid w:val="00C22D1F"/>
    <w:rsid w:val="00C22E2A"/>
    <w:rsid w:val="00C22ED3"/>
    <w:rsid w:val="00C23ADE"/>
    <w:rsid w:val="00C23BD5"/>
    <w:rsid w:val="00C2406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4EF"/>
    <w:rsid w:val="00C33BB9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613B"/>
    <w:rsid w:val="00C57383"/>
    <w:rsid w:val="00C57A81"/>
    <w:rsid w:val="00C601AB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62C"/>
    <w:rsid w:val="00C80A6E"/>
    <w:rsid w:val="00C80AA8"/>
    <w:rsid w:val="00C82AF2"/>
    <w:rsid w:val="00C82B01"/>
    <w:rsid w:val="00C832E3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A38"/>
    <w:rsid w:val="00C90AD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5919"/>
    <w:rsid w:val="00C972A2"/>
    <w:rsid w:val="00C9748F"/>
    <w:rsid w:val="00C9752E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8CD"/>
    <w:rsid w:val="00CC3D59"/>
    <w:rsid w:val="00CC3EE9"/>
    <w:rsid w:val="00CC3F4B"/>
    <w:rsid w:val="00CC4157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0BA"/>
    <w:rsid w:val="00CE1134"/>
    <w:rsid w:val="00CE11D7"/>
    <w:rsid w:val="00CE11E9"/>
    <w:rsid w:val="00CE1307"/>
    <w:rsid w:val="00CE169C"/>
    <w:rsid w:val="00CE1A43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3EB"/>
    <w:rsid w:val="00CF047C"/>
    <w:rsid w:val="00CF04FB"/>
    <w:rsid w:val="00CF06E5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58E"/>
    <w:rsid w:val="00CF66CB"/>
    <w:rsid w:val="00CF671D"/>
    <w:rsid w:val="00CF687B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D03"/>
    <w:rsid w:val="00D01FB0"/>
    <w:rsid w:val="00D023B3"/>
    <w:rsid w:val="00D02AF6"/>
    <w:rsid w:val="00D02B48"/>
    <w:rsid w:val="00D02BE2"/>
    <w:rsid w:val="00D02E46"/>
    <w:rsid w:val="00D0300E"/>
    <w:rsid w:val="00D0362B"/>
    <w:rsid w:val="00D03A59"/>
    <w:rsid w:val="00D03BEC"/>
    <w:rsid w:val="00D03D02"/>
    <w:rsid w:val="00D04D80"/>
    <w:rsid w:val="00D05A55"/>
    <w:rsid w:val="00D07253"/>
    <w:rsid w:val="00D07358"/>
    <w:rsid w:val="00D100E8"/>
    <w:rsid w:val="00D103CF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73F8"/>
    <w:rsid w:val="00D17628"/>
    <w:rsid w:val="00D17968"/>
    <w:rsid w:val="00D17FE9"/>
    <w:rsid w:val="00D20114"/>
    <w:rsid w:val="00D20385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179"/>
    <w:rsid w:val="00D25342"/>
    <w:rsid w:val="00D25B49"/>
    <w:rsid w:val="00D25FA2"/>
    <w:rsid w:val="00D2723E"/>
    <w:rsid w:val="00D27376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4604"/>
    <w:rsid w:val="00D3462E"/>
    <w:rsid w:val="00D346BA"/>
    <w:rsid w:val="00D34B57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4AC6"/>
    <w:rsid w:val="00D4519E"/>
    <w:rsid w:val="00D451B7"/>
    <w:rsid w:val="00D4557E"/>
    <w:rsid w:val="00D45870"/>
    <w:rsid w:val="00D4605F"/>
    <w:rsid w:val="00D461D0"/>
    <w:rsid w:val="00D4653D"/>
    <w:rsid w:val="00D46586"/>
    <w:rsid w:val="00D468BC"/>
    <w:rsid w:val="00D4693D"/>
    <w:rsid w:val="00D46B72"/>
    <w:rsid w:val="00D46DAD"/>
    <w:rsid w:val="00D47AE4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0F"/>
    <w:rsid w:val="00D52E8E"/>
    <w:rsid w:val="00D52F8B"/>
    <w:rsid w:val="00D532FE"/>
    <w:rsid w:val="00D551BB"/>
    <w:rsid w:val="00D55D55"/>
    <w:rsid w:val="00D565FD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AD3"/>
    <w:rsid w:val="00D62D49"/>
    <w:rsid w:val="00D62FE8"/>
    <w:rsid w:val="00D631E5"/>
    <w:rsid w:val="00D6363F"/>
    <w:rsid w:val="00D6378C"/>
    <w:rsid w:val="00D63A21"/>
    <w:rsid w:val="00D64223"/>
    <w:rsid w:val="00D6495E"/>
    <w:rsid w:val="00D64A56"/>
    <w:rsid w:val="00D64D42"/>
    <w:rsid w:val="00D655EF"/>
    <w:rsid w:val="00D665CF"/>
    <w:rsid w:val="00D67480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5394"/>
    <w:rsid w:val="00D75457"/>
    <w:rsid w:val="00D754D6"/>
    <w:rsid w:val="00D754FE"/>
    <w:rsid w:val="00D75A50"/>
    <w:rsid w:val="00D75A6B"/>
    <w:rsid w:val="00D75FBB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CCB"/>
    <w:rsid w:val="00D83A2F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0D0A"/>
    <w:rsid w:val="00D92F64"/>
    <w:rsid w:val="00D93116"/>
    <w:rsid w:val="00D9315A"/>
    <w:rsid w:val="00D93D01"/>
    <w:rsid w:val="00D93D30"/>
    <w:rsid w:val="00D93E97"/>
    <w:rsid w:val="00D94008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A6E18"/>
    <w:rsid w:val="00DB04EF"/>
    <w:rsid w:val="00DB074A"/>
    <w:rsid w:val="00DB0755"/>
    <w:rsid w:val="00DB0DF8"/>
    <w:rsid w:val="00DB1459"/>
    <w:rsid w:val="00DB1F38"/>
    <w:rsid w:val="00DB1FAC"/>
    <w:rsid w:val="00DB250B"/>
    <w:rsid w:val="00DB297B"/>
    <w:rsid w:val="00DB2EC3"/>
    <w:rsid w:val="00DB323F"/>
    <w:rsid w:val="00DB3325"/>
    <w:rsid w:val="00DB3454"/>
    <w:rsid w:val="00DB3786"/>
    <w:rsid w:val="00DB5670"/>
    <w:rsid w:val="00DB5FAD"/>
    <w:rsid w:val="00DB60D1"/>
    <w:rsid w:val="00DB6248"/>
    <w:rsid w:val="00DB68E8"/>
    <w:rsid w:val="00DB6E3D"/>
    <w:rsid w:val="00DB776B"/>
    <w:rsid w:val="00DC00DD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22A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2A3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0E1C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5E9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519"/>
    <w:rsid w:val="00E3079D"/>
    <w:rsid w:val="00E30FAE"/>
    <w:rsid w:val="00E311CE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C96"/>
    <w:rsid w:val="00E44E3A"/>
    <w:rsid w:val="00E4573B"/>
    <w:rsid w:val="00E4577E"/>
    <w:rsid w:val="00E45E77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155D"/>
    <w:rsid w:val="00E525A1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801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5DC0"/>
    <w:rsid w:val="00E86136"/>
    <w:rsid w:val="00E86448"/>
    <w:rsid w:val="00E8653B"/>
    <w:rsid w:val="00E86921"/>
    <w:rsid w:val="00E86ACA"/>
    <w:rsid w:val="00E87036"/>
    <w:rsid w:val="00E873AA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FAE"/>
    <w:rsid w:val="00EA521B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22"/>
    <w:rsid w:val="00EC52A9"/>
    <w:rsid w:val="00EC5359"/>
    <w:rsid w:val="00EC569A"/>
    <w:rsid w:val="00EC5AB6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2775D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54B9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9F2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0ADD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01A"/>
    <w:rsid w:val="00F65391"/>
    <w:rsid w:val="00F65C93"/>
    <w:rsid w:val="00F666B5"/>
    <w:rsid w:val="00F67C68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E0A"/>
    <w:rsid w:val="00F80271"/>
    <w:rsid w:val="00F82E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0D88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C45"/>
    <w:rsid w:val="00FC5F45"/>
    <w:rsid w:val="00FC6017"/>
    <w:rsid w:val="00FC6D07"/>
    <w:rsid w:val="00FC6D4C"/>
    <w:rsid w:val="00FC7544"/>
    <w:rsid w:val="00FC79A0"/>
    <w:rsid w:val="00FC79B3"/>
    <w:rsid w:val="00FC7C07"/>
    <w:rsid w:val="00FC7CF9"/>
    <w:rsid w:val="00FD0512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F78"/>
    <w:rsid w:val="00FF613B"/>
    <w:rsid w:val="00FF68CD"/>
    <w:rsid w:val="00FF6E30"/>
    <w:rsid w:val="00FF718D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710D13"/>
    <w:rPr>
      <w:rPrChange w:id="0" w:author="José Marí Olano" w:date="2025-02-18T18:35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71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2872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2022-09-14T12:26:00Z</dcterms:created>
  <dcterms:modified xsi:type="dcterms:W3CDTF">2025-02-18T17:35:00Z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